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4505" w14:textId="77777777"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54A1BB06" w:rsidR="00D60892" w:rsidRPr="00FD0C2A" w:rsidRDefault="00E66FB1" w:rsidP="00FD0C2A">
      <w:pPr>
        <w:jc w:val="right"/>
      </w:pPr>
      <w:r>
        <w:rPr>
          <w:rFonts w:hint="eastAsia"/>
        </w:rPr>
        <w:t>令和</w:t>
      </w:r>
      <w:r w:rsidR="00FE28FE">
        <w:rPr>
          <w:rFonts w:hint="eastAsia"/>
        </w:rPr>
        <w:t>〇〇</w:t>
      </w:r>
      <w:r w:rsidR="00D60892" w:rsidRPr="00FD0C2A">
        <w:rPr>
          <w:rFonts w:hint="eastAsia"/>
        </w:rPr>
        <w:t>年</w:t>
      </w:r>
      <w:r w:rsidR="00FE28FE">
        <w:rPr>
          <w:rFonts w:hint="eastAsia"/>
        </w:rPr>
        <w:t>〇〇</w:t>
      </w:r>
      <w:r w:rsidR="00D60892" w:rsidRPr="00FD0C2A">
        <w:rPr>
          <w:rFonts w:hint="eastAsia"/>
        </w:rPr>
        <w:t>月</w:t>
      </w:r>
      <w:r w:rsidR="00E932D8">
        <w:rPr>
          <w:rFonts w:hint="eastAsia"/>
        </w:rPr>
        <w:t>○○</w:t>
      </w:r>
      <w:r w:rsidR="00D60892" w:rsidRPr="00FD0C2A">
        <w:rPr>
          <w:rFonts w:hint="eastAsia"/>
        </w:rPr>
        <w:t>日</w:t>
      </w:r>
    </w:p>
    <w:p w14:paraId="4FB0DB0B" w14:textId="77777777" w:rsidR="00D60892" w:rsidRPr="00FD0C2A" w:rsidRDefault="00D60892" w:rsidP="00FD0C2A">
      <w:r w:rsidRPr="00FD0C2A">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fldChar w:fldCharType="end"/>
      </w:r>
    </w:p>
    <w:p w14:paraId="4ED00FF5" w14:textId="77777777" w:rsidR="00D60892" w:rsidRPr="00FD0C2A" w:rsidRDefault="00D60892" w:rsidP="00FD0C2A">
      <w:pPr>
        <w:ind w:firstLineChars="100" w:firstLine="220"/>
      </w:pPr>
      <w:r w:rsidRPr="00FD0C2A">
        <w:rPr>
          <w:rFonts w:hint="eastAsia"/>
        </w:rPr>
        <w:t>財務大臣　宛て</w:t>
      </w:r>
    </w:p>
    <w:p w14:paraId="07EE6543" w14:textId="77777777" w:rsidR="00FD0C2A" w:rsidRPr="00461B3E" w:rsidRDefault="00FD0C2A" w:rsidP="00FD0C2A"/>
    <w:p w14:paraId="5FAF68D2" w14:textId="77777777" w:rsidR="00D60892" w:rsidRPr="00FD0C2A" w:rsidRDefault="00DD46CA" w:rsidP="00FD0C2A">
      <w:pPr>
        <w:ind w:firstLineChars="2100" w:firstLine="4620"/>
      </w:pPr>
      <w:r w:rsidRPr="00FD0C2A">
        <w:rPr>
          <w:rFonts w:hint="eastAsia"/>
        </w:rPr>
        <w:t>事業者名</w:t>
      </w:r>
    </w:p>
    <w:p w14:paraId="675523F1" w14:textId="36937D08" w:rsidR="00FD0C2A" w:rsidRPr="00FD0C2A" w:rsidRDefault="00DD46CA" w:rsidP="00FD0C2A">
      <w:pPr>
        <w:ind w:firstLineChars="2100" w:firstLine="4620"/>
      </w:pPr>
      <w:r w:rsidRPr="00FD0C2A">
        <w:rPr>
          <w:rFonts w:hint="eastAsia"/>
        </w:rPr>
        <w:t xml:space="preserve">　</w:t>
      </w:r>
      <w:r w:rsidR="00D60892" w:rsidRPr="00FD0C2A">
        <w:rPr>
          <w:rFonts w:hint="eastAsia"/>
        </w:rPr>
        <w:t>代表者役職</w:t>
      </w:r>
      <w:r w:rsidRPr="00FD0C2A">
        <w:rPr>
          <w:rFonts w:hint="eastAsia"/>
        </w:rPr>
        <w:t>・</w:t>
      </w:r>
      <w:r w:rsidR="00D60892" w:rsidRPr="00FD0C2A">
        <w:rPr>
          <w:rFonts w:hint="eastAsia"/>
        </w:rPr>
        <w:t xml:space="preserve">氏名　　　</w:t>
      </w:r>
      <w:r w:rsidR="00024BF6" w:rsidRPr="00FD0C2A">
        <w:rPr>
          <w:rFonts w:hint="eastAsia"/>
        </w:rPr>
        <w:t xml:space="preserve">　</w:t>
      </w:r>
      <w:r w:rsidR="00D60892" w:rsidRPr="00FD0C2A">
        <w:rPr>
          <w:rFonts w:hint="eastAsia"/>
        </w:rPr>
        <w:t xml:space="preserve">　　　</w:t>
      </w:r>
      <w:r w:rsidR="00FD0C2A" w:rsidRPr="00FD0C2A">
        <w:rPr>
          <w:rFonts w:hint="eastAsia"/>
        </w:rPr>
        <w:t xml:space="preserve">　　</w:t>
      </w:r>
    </w:p>
    <w:p w14:paraId="4850C4B8" w14:textId="533065C9" w:rsidR="00D60892" w:rsidRPr="00FD0C2A" w:rsidRDefault="00FD0C2A" w:rsidP="00FD0C2A">
      <w:pPr>
        <w:ind w:firstLineChars="2100" w:firstLine="4620"/>
        <w:rPr>
          <w:lang w:eastAsia="zh-TW"/>
        </w:rPr>
      </w:pPr>
      <w:r w:rsidRPr="00FD0C2A">
        <w:rPr>
          <w:rFonts w:hint="eastAsia"/>
        </w:rPr>
        <w:t xml:space="preserve">　</w:t>
      </w:r>
      <w:r w:rsidR="00D60892" w:rsidRPr="00FD0C2A">
        <w:rPr>
          <w:rFonts w:hint="eastAsia"/>
          <w:lang w:eastAsia="zh-TW"/>
        </w:rPr>
        <w:t>（代表取締役社長　○○　○○）</w:t>
      </w:r>
    </w:p>
    <w:p w14:paraId="5D979D76" w14:textId="02BDAD9C" w:rsidR="00D60892" w:rsidRPr="00FD0C2A" w:rsidRDefault="00FD0C2A" w:rsidP="00FD0C2A">
      <w:pPr>
        <w:ind w:firstLineChars="2100" w:firstLine="4620"/>
      </w:pPr>
      <w:r w:rsidRPr="00FD0C2A">
        <w:rPr>
          <w:rFonts w:hint="eastAsia"/>
          <w:lang w:eastAsia="zh-TW"/>
        </w:rPr>
        <w:t xml:space="preserve">　</w:t>
      </w:r>
      <w:r w:rsidR="00D60892" w:rsidRPr="00FD0C2A">
        <w:rPr>
          <w:rFonts w:hint="eastAsia"/>
        </w:rPr>
        <w:t>（又は代理人役職</w:t>
      </w:r>
      <w:r w:rsidR="00DD46CA" w:rsidRPr="00FD0C2A">
        <w:rPr>
          <w:rFonts w:hint="eastAsia"/>
        </w:rPr>
        <w:t>・</w:t>
      </w:r>
      <w:r w:rsidR="00D60892" w:rsidRPr="00FD0C2A">
        <w:rPr>
          <w:rFonts w:hint="eastAsia"/>
        </w:rPr>
        <w:t>氏名　　　）</w:t>
      </w:r>
    </w:p>
    <w:p w14:paraId="0B401FFB" w14:textId="77777777" w:rsidR="00D60892" w:rsidRPr="00FD0C2A" w:rsidRDefault="00D60892" w:rsidP="00FD0C2A"/>
    <w:p w14:paraId="36179E4D" w14:textId="66527FCC" w:rsidR="00F56EB0" w:rsidRPr="000106E5" w:rsidRDefault="000543F1" w:rsidP="00700AA1">
      <w:pPr>
        <w:ind w:rightChars="37" w:right="81"/>
      </w:pPr>
      <w:r w:rsidRPr="00EE3F01">
        <w:rPr>
          <w:rFonts w:hint="eastAsia"/>
        </w:rPr>
        <w:t>「</w:t>
      </w:r>
      <w:r w:rsidR="004035C6" w:rsidRPr="00EE3F01">
        <w:rPr>
          <w:rFonts w:hint="eastAsia"/>
        </w:rPr>
        <w:t>中華人民共和国産</w:t>
      </w:r>
      <w:r w:rsidR="00456125" w:rsidRPr="00F63079">
        <w:rPr>
          <w:rFonts w:hint="eastAsia"/>
        </w:rPr>
        <w:t>並びに台湾、澎湖諸島、金門及び馬祖から成る独立の関税地域</w:t>
      </w:r>
      <w:r w:rsidR="004035C6" w:rsidRPr="00EE3F01">
        <w:rPr>
          <w:rFonts w:hint="eastAsia"/>
        </w:rPr>
        <w:t>産ニッケル系ステンレス冷延鋼帯及び冷延鋼板</w:t>
      </w:r>
      <w:r w:rsidR="00D60892" w:rsidRPr="00EE3F01">
        <w:rPr>
          <w:rFonts w:hint="eastAsia"/>
        </w:rPr>
        <w:t>に</w:t>
      </w:r>
      <w:r w:rsidR="0085381F">
        <w:rPr>
          <w:rFonts w:hint="eastAsia"/>
        </w:rPr>
        <w:t>対する</w:t>
      </w:r>
      <w:r w:rsidR="00D60892" w:rsidRPr="000106E5">
        <w:rPr>
          <w:rFonts w:hint="eastAsia"/>
        </w:rPr>
        <w:t>不当廉売関税の課税に関する調査</w:t>
      </w:r>
      <w:r w:rsidRPr="000106E5">
        <w:rPr>
          <w:rFonts w:hint="eastAsia"/>
        </w:rPr>
        <w:t>」</w:t>
      </w:r>
      <w:r w:rsidR="00D60892" w:rsidRPr="000106E5">
        <w:rPr>
          <w:rFonts w:hint="eastAsia"/>
        </w:rPr>
        <w:t>に係る確認票の</w:t>
      </w:r>
      <w:r w:rsidR="001F56AD" w:rsidRPr="000106E5">
        <w:rPr>
          <w:rFonts w:hint="eastAsia"/>
        </w:rPr>
        <w:t>回答</w:t>
      </w:r>
      <w:r w:rsidR="00F56EB0" w:rsidRPr="000106E5">
        <w:rPr>
          <w:rFonts w:hint="eastAsia"/>
        </w:rPr>
        <w:t>及び「</w:t>
      </w:r>
      <w:r w:rsidR="00F56EB0" w:rsidRPr="00F72FDA">
        <w:rPr>
          <w:rFonts w:hint="eastAsia"/>
        </w:rPr>
        <w:t>秘密</w:t>
      </w:r>
      <w:r w:rsidR="00867F66" w:rsidRPr="00F72FDA">
        <w:rPr>
          <w:rFonts w:hint="eastAsia"/>
        </w:rPr>
        <w:t>扱い</w:t>
      </w:r>
      <w:r w:rsidR="00F56EB0" w:rsidRPr="000106E5">
        <w:rPr>
          <w:rFonts w:hint="eastAsia"/>
        </w:rPr>
        <w:t>を求める書面」の提出について</w:t>
      </w:r>
    </w:p>
    <w:p w14:paraId="17A11073" w14:textId="77777777" w:rsidR="00A8466A" w:rsidRPr="000106E5" w:rsidRDefault="00A8466A" w:rsidP="00A8466A">
      <w:r w:rsidRPr="000106E5">
        <w:rPr>
          <w:rFonts w:hint="eastAsia"/>
        </w:rPr>
        <w:t>（１）標記の件について、</w:t>
      </w:r>
      <w:r>
        <w:rPr>
          <w:rFonts w:hint="eastAsia"/>
        </w:rPr>
        <w:t>確認票の回答</w:t>
      </w:r>
      <w:r w:rsidRPr="000106E5">
        <w:rPr>
          <w:rFonts w:hint="eastAsia"/>
        </w:rPr>
        <w:t>を提出します。</w:t>
      </w:r>
    </w:p>
    <w:p w14:paraId="1900C387" w14:textId="6400D424" w:rsidR="00A8466A" w:rsidRDefault="00A8466A" w:rsidP="00A8466A">
      <w:pPr>
        <w:ind w:left="440" w:hangingChars="200" w:hanging="440"/>
      </w:pPr>
      <w:r w:rsidRPr="000106E5">
        <w:rPr>
          <w:rFonts w:hint="eastAsia"/>
        </w:rPr>
        <w:t>（２）</w:t>
      </w:r>
      <w:r w:rsidRPr="00F61A1E">
        <w:rPr>
          <w:rFonts w:ascii="ＭＳ 明朝" w:hAnsi="ＭＳ 明朝" w:hint="eastAsia"/>
        </w:rPr>
        <w:t>確認票の回答のうち、</w:t>
      </w:r>
      <w:r w:rsidRPr="00F61A1E">
        <w:rPr>
          <w:rFonts w:ascii="ＭＳ 明朝" w:hAnsi="ＭＳ 明朝" w:hint="eastAsia"/>
          <w:u w:val="single"/>
        </w:rPr>
        <w:t>秘密として取り扱うことを求める情報の有無</w:t>
      </w:r>
      <w:r w:rsidRPr="009B47DC">
        <w:rPr>
          <w:rFonts w:asciiTheme="majorEastAsia" w:eastAsiaTheme="majorEastAsia" w:hAnsiTheme="majorEastAsia" w:hint="eastAsia"/>
          <w:sz w:val="18"/>
          <w:szCs w:val="18"/>
        </w:rPr>
        <w:t>（注１）</w:t>
      </w:r>
      <w:r w:rsidR="00DB2981" w:rsidRPr="00F61A1E">
        <w:rPr>
          <w:rFonts w:ascii="ＭＳ 明朝" w:hAnsi="ＭＳ 明朝" w:hint="eastAsia"/>
        </w:rPr>
        <w:t>及び提出書面</w:t>
      </w:r>
      <w:r w:rsidRPr="00F61A1E">
        <w:rPr>
          <w:rFonts w:ascii="ＭＳ 明朝" w:hAnsi="ＭＳ 明朝" w:hint="eastAsia"/>
        </w:rPr>
        <w:t>は以下の</w:t>
      </w:r>
      <w:r w:rsidR="004E515C" w:rsidRPr="00F61A1E">
        <w:rPr>
          <w:rFonts w:ascii="ＭＳ 明朝" w:hAnsi="ＭＳ 明朝" w:hint="eastAsia"/>
        </w:rPr>
        <w:t>とおり</w:t>
      </w:r>
      <w:r w:rsidRPr="00F61A1E">
        <w:rPr>
          <w:rFonts w:ascii="ＭＳ 明朝" w:hAnsi="ＭＳ 明朝" w:hint="eastAsia"/>
        </w:rPr>
        <w:t>です。</w:t>
      </w:r>
    </w:p>
    <w:p w14:paraId="789AB7BB" w14:textId="77777777" w:rsidR="00A8466A" w:rsidRDefault="00A8466A" w:rsidP="00A8466A">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A8466A" w14:paraId="39968BDB" w14:textId="77777777" w:rsidTr="004D1910">
        <w:tc>
          <w:tcPr>
            <w:tcW w:w="2693" w:type="dxa"/>
          </w:tcPr>
          <w:p w14:paraId="5530D501" w14:textId="77777777" w:rsidR="00A8466A" w:rsidRPr="00C97500" w:rsidRDefault="00A8466A" w:rsidP="004D1910">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4D686925" w14:textId="77777777" w:rsidR="00A8466A" w:rsidRPr="00ED1723" w:rsidRDefault="00A8466A" w:rsidP="004D1910">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A8466A" w14:paraId="5C41CCA4" w14:textId="77777777" w:rsidTr="004D1910">
        <w:tc>
          <w:tcPr>
            <w:tcW w:w="2693" w:type="dxa"/>
          </w:tcPr>
          <w:p w14:paraId="5F801B1C" w14:textId="77777777" w:rsidR="00A8466A" w:rsidRDefault="00000000" w:rsidP="004D1910">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A8466A">
                  <w:rPr>
                    <w:rFonts w:ascii="ＭＳ ゴシック" w:eastAsia="ＭＳ ゴシック" w:hAnsi="ＭＳ ゴシック" w:hint="eastAsia"/>
                    <w:u w:val="single"/>
                  </w:rPr>
                  <w:t>☐</w:t>
                </w:r>
              </w:sdtContent>
            </w:sdt>
            <w:r w:rsidR="00A8466A" w:rsidRPr="000106E5">
              <w:rPr>
                <w:rFonts w:asciiTheme="majorEastAsia" w:eastAsiaTheme="majorEastAsia" w:hAnsiTheme="majorEastAsia" w:hint="eastAsia"/>
                <w:u w:val="single"/>
              </w:rPr>
              <w:t xml:space="preserve">　</w:t>
            </w:r>
            <w:r w:rsidR="00A8466A">
              <w:rPr>
                <w:rFonts w:asciiTheme="majorEastAsia" w:eastAsiaTheme="majorEastAsia" w:hAnsiTheme="majorEastAsia" w:hint="eastAsia"/>
                <w:u w:val="single"/>
              </w:rPr>
              <w:t>ある</w:t>
            </w:r>
          </w:p>
        </w:tc>
        <w:tc>
          <w:tcPr>
            <w:tcW w:w="6096" w:type="dxa"/>
          </w:tcPr>
          <w:p w14:paraId="509CF71C"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30C0C344"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6E0FD63A"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709A56B2"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6BFCCC98"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A8466A" w14:paraId="35F833CD" w14:textId="77777777" w:rsidTr="004D1910">
        <w:tc>
          <w:tcPr>
            <w:tcW w:w="2693" w:type="dxa"/>
          </w:tcPr>
          <w:p w14:paraId="3C6930F7" w14:textId="00B98B00" w:rsidR="00A8466A" w:rsidRDefault="00000000" w:rsidP="004D1910">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A8466A">
                  <w:rPr>
                    <w:rFonts w:ascii="ＭＳ ゴシック" w:eastAsia="ＭＳ ゴシック" w:hAnsi="ＭＳ ゴシック" w:hint="eastAsia"/>
                    <w:u w:val="single"/>
                  </w:rPr>
                  <w:t>☐</w:t>
                </w:r>
              </w:sdtContent>
            </w:sdt>
            <w:r w:rsidR="00A8466A" w:rsidRPr="000106E5">
              <w:rPr>
                <w:rFonts w:asciiTheme="majorEastAsia" w:eastAsiaTheme="majorEastAsia" w:hAnsiTheme="majorEastAsia" w:hint="eastAsia"/>
                <w:u w:val="single"/>
              </w:rPr>
              <w:t xml:space="preserve">　</w:t>
            </w:r>
            <w:r w:rsidR="0066732A">
              <w:rPr>
                <w:rFonts w:asciiTheme="majorEastAsia" w:eastAsiaTheme="majorEastAsia" w:hAnsiTheme="majorEastAsia" w:hint="eastAsia"/>
                <w:u w:val="single"/>
              </w:rPr>
              <w:t>ない</w:t>
            </w:r>
          </w:p>
          <w:p w14:paraId="63549F4B" w14:textId="56005DF4" w:rsidR="00DB2981" w:rsidRDefault="00DB2981" w:rsidP="004D1910">
            <w:pPr>
              <w:rPr>
                <w:rFonts w:asciiTheme="majorEastAsia" w:eastAsiaTheme="majorEastAsia" w:hAnsiTheme="majorEastAsia"/>
                <w:u w:val="single"/>
              </w:rPr>
            </w:pPr>
            <w:r>
              <w:rPr>
                <w:rFonts w:asciiTheme="majorEastAsia" w:eastAsiaTheme="majorEastAsia" w:hAnsiTheme="majorEastAsia" w:hint="eastAsia"/>
                <w:u w:val="single"/>
              </w:rPr>
              <w:t>（ただし、</w:t>
            </w:r>
            <w:r w:rsidRPr="000106E5">
              <w:rPr>
                <w:rFonts w:asciiTheme="majorEastAsia" w:eastAsiaTheme="majorEastAsia" w:hAnsiTheme="majorEastAsia" w:hint="eastAsia"/>
                <w:u w:val="single"/>
              </w:rPr>
              <w:t>個人情報</w:t>
            </w:r>
            <w:r>
              <w:rPr>
                <w:rFonts w:asciiTheme="majorEastAsia" w:eastAsiaTheme="majorEastAsia" w:hAnsiTheme="majorEastAsia" w:hint="eastAsia"/>
                <w:u w:val="single"/>
              </w:rPr>
              <w:t>の</w:t>
            </w:r>
            <w:r w:rsidR="00F02EED">
              <w:rPr>
                <w:rFonts w:asciiTheme="majorEastAsia" w:eastAsiaTheme="majorEastAsia" w:hAnsiTheme="majorEastAsia" w:hint="eastAsia"/>
                <w:u w:val="single"/>
              </w:rPr>
              <w:t>み</w:t>
            </w:r>
            <w:r w:rsidR="00B71B1E">
              <w:rPr>
                <w:rFonts w:asciiTheme="majorEastAsia" w:eastAsiaTheme="majorEastAsia" w:hAnsiTheme="majorEastAsia" w:hint="eastAsia"/>
                <w:u w:val="single"/>
              </w:rPr>
              <w:t>秘密として取り扱うことを求める</w:t>
            </w:r>
            <w:r>
              <w:rPr>
                <w:rFonts w:asciiTheme="majorEastAsia" w:eastAsiaTheme="majorEastAsia" w:hAnsiTheme="majorEastAsia" w:hint="eastAsia"/>
                <w:u w:val="single"/>
              </w:rPr>
              <w:t>）</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２</w:t>
            </w:r>
            <w:r w:rsidRPr="00C97500">
              <w:rPr>
                <w:rFonts w:asciiTheme="majorEastAsia" w:eastAsiaTheme="majorEastAsia" w:hAnsiTheme="majorEastAsia" w:hint="eastAsia"/>
                <w:sz w:val="18"/>
                <w:szCs w:val="18"/>
              </w:rPr>
              <w:t>）</w:t>
            </w:r>
          </w:p>
        </w:tc>
        <w:tc>
          <w:tcPr>
            <w:tcW w:w="6096" w:type="dxa"/>
          </w:tcPr>
          <w:p w14:paraId="406FF9C8"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22CE38F6"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5C6BFDE5" w14:textId="362398AD"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A8466A" w14:paraId="3F5095AF" w14:textId="77777777" w:rsidTr="004D1910">
        <w:tc>
          <w:tcPr>
            <w:tcW w:w="2693" w:type="dxa"/>
          </w:tcPr>
          <w:p w14:paraId="0DE811BF" w14:textId="77777777" w:rsidR="00A8466A" w:rsidRDefault="00000000" w:rsidP="004D1910">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A8466A">
                  <w:rPr>
                    <w:rFonts w:ascii="ＭＳ ゴシック" w:eastAsia="ＭＳ ゴシック" w:hAnsi="ＭＳ ゴシック" w:hint="eastAsia"/>
                    <w:u w:val="single"/>
                  </w:rPr>
                  <w:t>☐</w:t>
                </w:r>
              </w:sdtContent>
            </w:sdt>
            <w:r w:rsidR="00A8466A" w:rsidRPr="000106E5">
              <w:rPr>
                <w:rFonts w:asciiTheme="majorEastAsia" w:eastAsiaTheme="majorEastAsia" w:hAnsiTheme="majorEastAsia" w:hint="eastAsia"/>
                <w:u w:val="single"/>
              </w:rPr>
              <w:t xml:space="preserve">　</w:t>
            </w:r>
            <w:r w:rsidR="00A8466A">
              <w:rPr>
                <w:rFonts w:asciiTheme="majorEastAsia" w:eastAsiaTheme="majorEastAsia" w:hAnsiTheme="majorEastAsia" w:hint="eastAsia"/>
                <w:u w:val="single"/>
              </w:rPr>
              <w:t>ない</w:t>
            </w:r>
          </w:p>
        </w:tc>
        <w:tc>
          <w:tcPr>
            <w:tcW w:w="6096" w:type="dxa"/>
          </w:tcPr>
          <w:p w14:paraId="1AFD90CD"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0CA8B5BC"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19665246" w14:textId="77777777" w:rsidR="00F72FDA" w:rsidRPr="000106E5" w:rsidRDefault="00F72FDA" w:rsidP="00F72FDA"/>
    <w:p w14:paraId="726D481A" w14:textId="0EA4E31E" w:rsidR="00A8466A" w:rsidRPr="000106E5" w:rsidRDefault="00A8466A" w:rsidP="003A2B5A">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sidR="004E515C">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の「四角（□）」に「×印」を付けた上で、必要書類を添付してください。</w:t>
      </w:r>
    </w:p>
    <w:p w14:paraId="4CFDA56F" w14:textId="6EACBD1F" w:rsidR="00A8466A" w:rsidRPr="000106E5" w:rsidRDefault="00A8466A" w:rsidP="00A8466A">
      <w:pPr>
        <w:pStyle w:val="af5"/>
        <w:ind w:leftChars="0" w:left="720" w:hangingChars="400" w:hanging="720"/>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２</w:t>
      </w:r>
      <w:r w:rsidRPr="000106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個人情報の他に秘密として求める情報が無い場合には、「</w:t>
      </w:r>
      <w:r w:rsidR="0066732A">
        <w:rPr>
          <w:rFonts w:ascii="ＭＳ ゴシック" w:eastAsia="ＭＳ ゴシック" w:hAnsi="ＭＳ ゴシック" w:hint="eastAsia"/>
          <w:sz w:val="18"/>
          <w:szCs w:val="18"/>
          <w:u w:val="single"/>
        </w:rPr>
        <w:t>ない</w:t>
      </w:r>
      <w:r w:rsidR="00DB2981" w:rsidRPr="00305B35">
        <w:rPr>
          <w:rFonts w:ascii="ＭＳ ゴシック" w:eastAsia="ＭＳ ゴシック" w:hAnsi="ＭＳ ゴシック" w:hint="eastAsia"/>
          <w:sz w:val="18"/>
          <w:szCs w:val="18"/>
          <w:u w:val="single"/>
        </w:rPr>
        <w:t>（ただし、個人情報のみ</w:t>
      </w:r>
      <w:r w:rsidR="00A75322" w:rsidRPr="00A75322">
        <w:rPr>
          <w:rFonts w:ascii="ＭＳ ゴシック" w:eastAsia="ＭＳ ゴシック" w:hAnsi="ＭＳ ゴシック" w:hint="eastAsia"/>
          <w:sz w:val="18"/>
          <w:szCs w:val="18"/>
          <w:u w:val="single"/>
        </w:rPr>
        <w:t>秘密として取り扱うことを求める</w:t>
      </w:r>
      <w:r w:rsidR="00DB2981" w:rsidRPr="00305B35">
        <w:rPr>
          <w:rFonts w:ascii="ＭＳ ゴシック" w:eastAsia="ＭＳ ゴシック" w:hAnsi="ＭＳ ゴシック" w:hint="eastAsia"/>
          <w:sz w:val="18"/>
          <w:szCs w:val="18"/>
          <w:u w:val="single"/>
        </w:rPr>
        <w:t>）</w:t>
      </w:r>
      <w:r>
        <w:rPr>
          <w:rFonts w:ascii="ＭＳ ゴシック" w:eastAsia="ＭＳ ゴシック" w:hAnsi="ＭＳ ゴシック" w:hint="eastAsia"/>
          <w:sz w:val="18"/>
          <w:szCs w:val="18"/>
        </w:rPr>
        <w:t>」に</w:t>
      </w:r>
      <w:r w:rsidRPr="000106E5">
        <w:rPr>
          <w:rFonts w:ascii="ＭＳ ゴシック" w:eastAsia="ＭＳ ゴシック" w:hAnsi="ＭＳ ゴシック" w:hint="eastAsia"/>
          <w:sz w:val="18"/>
          <w:szCs w:val="18"/>
        </w:rPr>
        <w:t>「×印」</w:t>
      </w:r>
      <w:r>
        <w:rPr>
          <w:rFonts w:ascii="ＭＳ ゴシック" w:eastAsia="ＭＳ ゴシック" w:hAnsi="ＭＳ ゴシック" w:hint="eastAsia"/>
          <w:sz w:val="18"/>
          <w:szCs w:val="18"/>
        </w:rPr>
        <w:t>を付け、当該個人情報に関して対象となる回答内容のセルを黒塗りにした確認票の回答（開示版）を提出してください。</w:t>
      </w:r>
    </w:p>
    <w:p w14:paraId="591F2185" w14:textId="7B7AE932" w:rsidR="00936120" w:rsidRPr="007709CD" w:rsidRDefault="00936120" w:rsidP="007709CD">
      <w:pPr>
        <w:pStyle w:val="af5"/>
        <w:ind w:leftChars="0" w:left="720" w:hangingChars="400" w:hanging="720"/>
        <w:rPr>
          <w:rFonts w:ascii="ＭＳ ゴシック" w:eastAsia="ＭＳ ゴシック" w:hAnsi="ＭＳ ゴシック"/>
          <w:sz w:val="18"/>
        </w:rPr>
      </w:pPr>
      <w:r w:rsidRPr="007709CD">
        <w:rPr>
          <w:rFonts w:ascii="ＭＳ ゴシック" w:eastAsia="ＭＳ ゴシック" w:hAnsi="ＭＳ ゴシック"/>
          <w:sz w:val="18"/>
          <w:szCs w:val="18"/>
        </w:rPr>
        <w:br w:type="page"/>
      </w:r>
    </w:p>
    <w:p w14:paraId="2ED12A66" w14:textId="10B4F8FF"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6FD36033" w14:textId="77777777" w:rsidR="00F56EB0" w:rsidRPr="001E4C85" w:rsidRDefault="00F56EB0" w:rsidP="00F56EB0">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A66854" w14:paraId="1B286FB8" w14:textId="77777777" w:rsidTr="00F56EB0">
        <w:trPr>
          <w:trHeight w:val="1005"/>
        </w:trPr>
        <w:tc>
          <w:tcPr>
            <w:tcW w:w="426" w:type="dxa"/>
            <w:shd w:val="clear" w:color="auto" w:fill="auto"/>
            <w:vAlign w:val="center"/>
          </w:tcPr>
          <w:p w14:paraId="1B1E8987" w14:textId="77777777" w:rsidR="00F56EB0" w:rsidRPr="00A66854" w:rsidRDefault="00F56EB0" w:rsidP="00F56EB0">
            <w:pPr>
              <w:jc w:val="center"/>
              <w:rPr>
                <w:sz w:val="21"/>
                <w:szCs w:val="21"/>
              </w:rPr>
            </w:pPr>
            <w:r w:rsidRPr="00A66854">
              <w:rPr>
                <w:rFonts w:hint="eastAsia"/>
                <w:sz w:val="21"/>
                <w:szCs w:val="21"/>
              </w:rPr>
              <w:t>通番</w:t>
            </w:r>
          </w:p>
        </w:tc>
        <w:tc>
          <w:tcPr>
            <w:tcW w:w="1383" w:type="dxa"/>
            <w:shd w:val="clear" w:color="auto" w:fill="auto"/>
            <w:vAlign w:val="center"/>
          </w:tcPr>
          <w:p w14:paraId="7D8EC366" w14:textId="6014C573" w:rsidR="00F56EB0" w:rsidRPr="00ED3F10" w:rsidRDefault="004B5FFC" w:rsidP="00F56EB0">
            <w:pPr>
              <w:jc w:val="center"/>
              <w:rPr>
                <w:color w:val="000000" w:themeColor="text1"/>
                <w:sz w:val="21"/>
                <w:szCs w:val="21"/>
              </w:rPr>
            </w:pPr>
            <w:r w:rsidRPr="00ED3F10">
              <w:rPr>
                <w:rFonts w:hint="eastAsia"/>
                <w:color w:val="000000" w:themeColor="text1"/>
                <w:sz w:val="21"/>
                <w:szCs w:val="21"/>
              </w:rPr>
              <w:t>確認票</w:t>
            </w:r>
            <w:r w:rsidR="00F56EB0" w:rsidRPr="00ED3F10">
              <w:rPr>
                <w:rFonts w:hint="eastAsia"/>
                <w:color w:val="000000" w:themeColor="text1"/>
                <w:sz w:val="21"/>
                <w:szCs w:val="21"/>
              </w:rPr>
              <w:t>項目</w:t>
            </w:r>
          </w:p>
        </w:tc>
        <w:tc>
          <w:tcPr>
            <w:tcW w:w="2552" w:type="dxa"/>
            <w:shd w:val="clear" w:color="auto" w:fill="auto"/>
            <w:vAlign w:val="center"/>
          </w:tcPr>
          <w:p w14:paraId="68EB2B92" w14:textId="77777777" w:rsidR="00F56EB0" w:rsidRPr="00ED3F10" w:rsidRDefault="00F56EB0" w:rsidP="00F56EB0">
            <w:pPr>
              <w:jc w:val="center"/>
              <w:rPr>
                <w:color w:val="000000" w:themeColor="text1"/>
                <w:sz w:val="21"/>
                <w:szCs w:val="21"/>
              </w:rPr>
            </w:pPr>
            <w:r w:rsidRPr="00ED3F10">
              <w:rPr>
                <w:rFonts w:hint="eastAsia"/>
                <w:color w:val="000000" w:themeColor="text1"/>
                <w:sz w:val="21"/>
                <w:szCs w:val="21"/>
              </w:rPr>
              <w:t>秘密情報として取り扱うことを求める箇所</w:t>
            </w:r>
          </w:p>
        </w:tc>
        <w:tc>
          <w:tcPr>
            <w:tcW w:w="2693" w:type="dxa"/>
            <w:vAlign w:val="center"/>
          </w:tcPr>
          <w:p w14:paraId="20F36246" w14:textId="77777777" w:rsidR="00F56EB0" w:rsidRPr="00ED3F10" w:rsidRDefault="00F56EB0" w:rsidP="00F56EB0">
            <w:pPr>
              <w:jc w:val="center"/>
              <w:rPr>
                <w:color w:val="000000" w:themeColor="text1"/>
                <w:sz w:val="21"/>
                <w:szCs w:val="21"/>
              </w:rPr>
            </w:pPr>
            <w:r w:rsidRPr="00ED3F10">
              <w:rPr>
                <w:rFonts w:hint="eastAsia"/>
                <w:color w:val="000000" w:themeColor="text1"/>
                <w:sz w:val="21"/>
                <w:szCs w:val="21"/>
              </w:rPr>
              <w:t>秘密の理由</w:t>
            </w:r>
          </w:p>
          <w:p w14:paraId="340DCFED" w14:textId="77777777" w:rsidR="00F56EB0" w:rsidRPr="00ED3F10" w:rsidRDefault="00F56EB0" w:rsidP="00F56EB0">
            <w:pPr>
              <w:jc w:val="center"/>
              <w:rPr>
                <w:color w:val="000000" w:themeColor="text1"/>
                <w:sz w:val="21"/>
                <w:szCs w:val="21"/>
              </w:rPr>
            </w:pPr>
            <w:r w:rsidRPr="00ED3F10">
              <w:rPr>
                <w:rFonts w:hint="eastAsia"/>
                <w:color w:val="000000" w:themeColor="text1"/>
                <w:sz w:val="16"/>
                <w:szCs w:val="21"/>
              </w:rPr>
              <w:t>（理由の内容を記入のこと）</w:t>
            </w:r>
          </w:p>
        </w:tc>
        <w:tc>
          <w:tcPr>
            <w:tcW w:w="1892" w:type="dxa"/>
            <w:shd w:val="clear" w:color="auto" w:fill="auto"/>
            <w:vAlign w:val="center"/>
          </w:tcPr>
          <w:p w14:paraId="10EE8F4B" w14:textId="77777777" w:rsidR="00F56EB0" w:rsidRPr="00ED3F10" w:rsidRDefault="00F56EB0" w:rsidP="00F56EB0">
            <w:pPr>
              <w:jc w:val="center"/>
              <w:rPr>
                <w:color w:val="000000" w:themeColor="text1"/>
                <w:sz w:val="21"/>
                <w:szCs w:val="21"/>
              </w:rPr>
            </w:pPr>
            <w:r w:rsidRPr="00ED3F10">
              <w:rPr>
                <w:rFonts w:hint="eastAsia"/>
                <w:color w:val="000000" w:themeColor="text1"/>
                <w:sz w:val="21"/>
                <w:szCs w:val="21"/>
              </w:rPr>
              <w:t>秘密の理由</w:t>
            </w:r>
          </w:p>
          <w:p w14:paraId="2AFBDBB5" w14:textId="6AFEA22C" w:rsidR="00F56EB0" w:rsidRPr="00ED3F10" w:rsidRDefault="002B5AE7" w:rsidP="00F56EB0">
            <w:pPr>
              <w:spacing w:line="240" w:lineRule="exact"/>
              <w:jc w:val="center"/>
              <w:rPr>
                <w:color w:val="000000" w:themeColor="text1"/>
                <w:sz w:val="21"/>
                <w:szCs w:val="21"/>
              </w:rPr>
            </w:pPr>
            <w:r w:rsidRPr="00ED3F10">
              <w:rPr>
                <w:rFonts w:hint="eastAsia"/>
                <w:color w:val="000000" w:themeColor="text1"/>
                <w:sz w:val="16"/>
                <w:szCs w:val="21"/>
              </w:rPr>
              <w:t>（【資料２－２】の該当番号を記入のこと）</w:t>
            </w:r>
          </w:p>
        </w:tc>
      </w:tr>
      <w:tr w:rsidR="00B95568" w:rsidRPr="00126557" w14:paraId="7399F37C" w14:textId="77777777" w:rsidTr="00F56EB0">
        <w:tc>
          <w:tcPr>
            <w:tcW w:w="426" w:type="dxa"/>
            <w:shd w:val="clear" w:color="auto" w:fill="auto"/>
          </w:tcPr>
          <w:p w14:paraId="7952ABD3" w14:textId="77777777" w:rsidR="00B95568" w:rsidRPr="00126557" w:rsidRDefault="00B95568" w:rsidP="00B95568">
            <w:pPr>
              <w:rPr>
                <w:sz w:val="21"/>
                <w:szCs w:val="21"/>
              </w:rPr>
            </w:pPr>
            <w:r w:rsidRPr="00126557">
              <w:rPr>
                <w:rFonts w:hint="eastAsia"/>
                <w:sz w:val="21"/>
                <w:szCs w:val="21"/>
              </w:rPr>
              <w:t>１</w:t>
            </w:r>
          </w:p>
        </w:tc>
        <w:tc>
          <w:tcPr>
            <w:tcW w:w="1383" w:type="dxa"/>
            <w:shd w:val="clear" w:color="auto" w:fill="auto"/>
          </w:tcPr>
          <w:p w14:paraId="7396B084" w14:textId="17E7BE99" w:rsidR="00B95568" w:rsidRPr="00ED3F10" w:rsidRDefault="00B95568" w:rsidP="00B95568">
            <w:pPr>
              <w:rPr>
                <w:color w:val="000000" w:themeColor="text1"/>
                <w:sz w:val="21"/>
                <w:szCs w:val="21"/>
              </w:rPr>
            </w:pPr>
            <w:r w:rsidRPr="00ED3F10">
              <w:rPr>
                <w:rFonts w:hint="eastAsia"/>
                <w:color w:val="000000" w:themeColor="text1"/>
                <w:sz w:val="21"/>
                <w:szCs w:val="21"/>
              </w:rPr>
              <w:t>確認票項目</w:t>
            </w:r>
          </w:p>
          <w:p w14:paraId="76FEA353" w14:textId="685D15B7" w:rsidR="00B95568" w:rsidRPr="00ED3F10" w:rsidRDefault="00203A5B" w:rsidP="00B95568">
            <w:pPr>
              <w:rPr>
                <w:color w:val="000000" w:themeColor="text1"/>
                <w:sz w:val="21"/>
                <w:szCs w:val="21"/>
              </w:rPr>
            </w:pPr>
            <w:r>
              <w:rPr>
                <w:rFonts w:hint="eastAsia"/>
                <w:color w:val="000000" w:themeColor="text1"/>
                <w:sz w:val="21"/>
                <w:szCs w:val="21"/>
              </w:rPr>
              <w:t>Ⅸ</w:t>
            </w:r>
            <w:r w:rsidR="00B95568" w:rsidRPr="00ED3F10">
              <w:rPr>
                <w:rFonts w:hint="eastAsia"/>
                <w:color w:val="000000" w:themeColor="text1"/>
                <w:sz w:val="21"/>
                <w:szCs w:val="21"/>
              </w:rPr>
              <w:t>.-</w:t>
            </w:r>
            <w:r w:rsidR="00B95568" w:rsidRPr="00ED3F10">
              <w:rPr>
                <w:rFonts w:hint="eastAsia"/>
                <w:color w:val="000000" w:themeColor="text1"/>
                <w:sz w:val="21"/>
                <w:szCs w:val="21"/>
              </w:rPr>
              <w:t>１</w:t>
            </w:r>
            <w:r w:rsidR="00B95568" w:rsidRPr="00ED3F10">
              <w:rPr>
                <w:rFonts w:hint="eastAsia"/>
                <w:color w:val="000000" w:themeColor="text1"/>
                <w:sz w:val="21"/>
                <w:szCs w:val="21"/>
              </w:rPr>
              <w:t>-</w:t>
            </w:r>
            <w:r w:rsidR="00B95568" w:rsidRPr="00ED3F10">
              <w:rPr>
                <w:rFonts w:hint="eastAsia"/>
                <w:color w:val="000000" w:themeColor="text1"/>
                <w:sz w:val="21"/>
                <w:szCs w:val="21"/>
              </w:rPr>
              <w:t>（１）</w:t>
            </w:r>
            <w:r w:rsidR="00B95568" w:rsidRPr="00ED3F10">
              <w:rPr>
                <w:rFonts w:hint="eastAsia"/>
                <w:color w:val="000000" w:themeColor="text1"/>
                <w:sz w:val="21"/>
                <w:szCs w:val="21"/>
              </w:rPr>
              <w:t>.</w:t>
            </w:r>
          </w:p>
        </w:tc>
        <w:tc>
          <w:tcPr>
            <w:tcW w:w="2552" w:type="dxa"/>
            <w:shd w:val="clear" w:color="auto" w:fill="auto"/>
          </w:tcPr>
          <w:p w14:paraId="3F2C8E9F" w14:textId="56170271" w:rsidR="00B95568" w:rsidRPr="00ED3F10" w:rsidRDefault="00B95568" w:rsidP="00B95568">
            <w:pPr>
              <w:rPr>
                <w:color w:val="000000" w:themeColor="text1"/>
                <w:sz w:val="21"/>
                <w:szCs w:val="21"/>
              </w:rPr>
            </w:pPr>
            <w:r w:rsidRPr="00ED3F10">
              <w:rPr>
                <w:rFonts w:hint="eastAsia"/>
                <w:color w:val="000000" w:themeColor="text1"/>
                <w:sz w:val="21"/>
                <w:szCs w:val="21"/>
              </w:rPr>
              <w:t>調査対象貨物及び同種の貨物の生産に係る概況のうち、生産量及び生産金額</w:t>
            </w:r>
          </w:p>
        </w:tc>
        <w:tc>
          <w:tcPr>
            <w:tcW w:w="2693" w:type="dxa"/>
          </w:tcPr>
          <w:p w14:paraId="5A4998DE" w14:textId="60D02F36" w:rsidR="00B95568" w:rsidRPr="00ED3F10" w:rsidRDefault="00B95568" w:rsidP="00B95568">
            <w:pPr>
              <w:rPr>
                <w:color w:val="000000" w:themeColor="text1"/>
                <w:sz w:val="21"/>
                <w:szCs w:val="21"/>
              </w:rPr>
            </w:pPr>
            <w:r w:rsidRPr="00ED3F10">
              <w:rPr>
                <w:rFonts w:asciiTheme="minorEastAsia" w:eastAsiaTheme="minorEastAsia" w:hAnsiTheme="minorEastAsia" w:hint="eastAsia"/>
                <w:color w:val="000000" w:themeColor="text1"/>
                <w:sz w:val="16"/>
                <w:szCs w:val="16"/>
              </w:rPr>
              <w:t>左記部分の記載は、右記に該当するため。</w:t>
            </w:r>
          </w:p>
        </w:tc>
        <w:tc>
          <w:tcPr>
            <w:tcW w:w="1892" w:type="dxa"/>
            <w:shd w:val="clear" w:color="auto" w:fill="auto"/>
          </w:tcPr>
          <w:p w14:paraId="3D4918BE" w14:textId="77777777" w:rsidR="00E95B76" w:rsidRDefault="00E95B76" w:rsidP="00E95B76">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2035955696"/>
                <w:placeholder>
                  <w:docPart w:val="2EBAA4024EE4445DB49CA3DF0129DA0B"/>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547A519E" w14:textId="38470026" w:rsidR="00B95568" w:rsidRPr="00ED3F10" w:rsidRDefault="00E95B76" w:rsidP="00E95B76">
            <w:pPr>
              <w:rPr>
                <w:color w:val="000000" w:themeColor="text1"/>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480764580"/>
                <w:placeholder>
                  <w:docPart w:val="5DF66A32AD824E64BA8A3C60570FD21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B95568" w:rsidRPr="00126557" w14:paraId="4BE491B8" w14:textId="77777777" w:rsidTr="00F56EB0">
        <w:tc>
          <w:tcPr>
            <w:tcW w:w="426" w:type="dxa"/>
            <w:shd w:val="clear" w:color="auto" w:fill="auto"/>
          </w:tcPr>
          <w:p w14:paraId="741EDB1F" w14:textId="77777777" w:rsidR="00B95568" w:rsidRPr="00126557" w:rsidRDefault="00B95568" w:rsidP="00B95568">
            <w:pPr>
              <w:rPr>
                <w:sz w:val="21"/>
                <w:szCs w:val="21"/>
              </w:rPr>
            </w:pPr>
            <w:r w:rsidRPr="00126557">
              <w:rPr>
                <w:rFonts w:hint="eastAsia"/>
                <w:sz w:val="21"/>
                <w:szCs w:val="21"/>
              </w:rPr>
              <w:t>２</w:t>
            </w:r>
          </w:p>
        </w:tc>
        <w:tc>
          <w:tcPr>
            <w:tcW w:w="1383" w:type="dxa"/>
            <w:shd w:val="clear" w:color="auto" w:fill="auto"/>
          </w:tcPr>
          <w:p w14:paraId="5EC936DC" w14:textId="6E5FFCF7" w:rsidR="00B95568" w:rsidRPr="00ED3F10" w:rsidRDefault="00B95568" w:rsidP="00B95568">
            <w:pPr>
              <w:rPr>
                <w:color w:val="000000" w:themeColor="text1"/>
                <w:sz w:val="21"/>
                <w:szCs w:val="21"/>
              </w:rPr>
            </w:pPr>
            <w:r w:rsidRPr="00ED3F10">
              <w:rPr>
                <w:rFonts w:hint="eastAsia"/>
                <w:color w:val="000000" w:themeColor="text1"/>
                <w:sz w:val="21"/>
                <w:szCs w:val="21"/>
              </w:rPr>
              <w:t>確認票項目</w:t>
            </w:r>
          </w:p>
          <w:p w14:paraId="684A86D6" w14:textId="30B1F826" w:rsidR="00B95568" w:rsidRPr="00ED3F10" w:rsidRDefault="00B95568" w:rsidP="00B95568">
            <w:pPr>
              <w:rPr>
                <w:color w:val="000000" w:themeColor="text1"/>
                <w:sz w:val="21"/>
                <w:szCs w:val="21"/>
              </w:rPr>
            </w:pPr>
            <w:r w:rsidRPr="00ED3F10">
              <w:rPr>
                <w:rFonts w:hint="eastAsia"/>
                <w:color w:val="000000" w:themeColor="text1"/>
                <w:sz w:val="21"/>
                <w:szCs w:val="21"/>
              </w:rPr>
              <w:t>○</w:t>
            </w:r>
            <w:r w:rsidR="007F6C32" w:rsidRPr="00ED3F10">
              <w:rPr>
                <w:rFonts w:hint="eastAsia"/>
                <w:color w:val="000000" w:themeColor="text1"/>
                <w:sz w:val="21"/>
                <w:szCs w:val="21"/>
              </w:rPr>
              <w:t>-</w:t>
            </w:r>
            <w:r w:rsidRPr="00ED3F10">
              <w:rPr>
                <w:rFonts w:hint="eastAsia"/>
                <w:color w:val="000000" w:themeColor="text1"/>
                <w:sz w:val="21"/>
                <w:szCs w:val="21"/>
              </w:rPr>
              <w:t>○</w:t>
            </w:r>
          </w:p>
        </w:tc>
        <w:tc>
          <w:tcPr>
            <w:tcW w:w="2552" w:type="dxa"/>
            <w:shd w:val="clear" w:color="auto" w:fill="auto"/>
          </w:tcPr>
          <w:p w14:paraId="0E23B5AF" w14:textId="40813233" w:rsidR="00B95568" w:rsidRPr="00ED3F10" w:rsidRDefault="00B95568" w:rsidP="00B95568">
            <w:pPr>
              <w:rPr>
                <w:color w:val="000000" w:themeColor="text1"/>
                <w:sz w:val="21"/>
                <w:szCs w:val="21"/>
              </w:rPr>
            </w:pPr>
            <w:r w:rsidRPr="00ED3F10">
              <w:rPr>
                <w:rFonts w:hint="eastAsia"/>
                <w:color w:val="000000" w:themeColor="text1"/>
                <w:sz w:val="21"/>
                <w:szCs w:val="21"/>
              </w:rPr>
              <w:t>様式○</w:t>
            </w:r>
            <w:r w:rsidR="007F6C32" w:rsidRPr="00ED3F10">
              <w:rPr>
                <w:rFonts w:hint="eastAsia"/>
                <w:color w:val="000000" w:themeColor="text1"/>
                <w:sz w:val="21"/>
                <w:szCs w:val="21"/>
              </w:rPr>
              <w:t>-</w:t>
            </w:r>
            <w:r w:rsidRPr="00ED3F10">
              <w:rPr>
                <w:rFonts w:hint="eastAsia"/>
                <w:color w:val="000000" w:themeColor="text1"/>
                <w:sz w:val="21"/>
                <w:szCs w:val="21"/>
              </w:rPr>
              <w:t>○における販売数量（</w:t>
            </w:r>
            <w:r w:rsidRPr="00ED3F10">
              <w:rPr>
                <w:rFonts w:hint="eastAsia"/>
                <w:color w:val="000000" w:themeColor="text1"/>
                <w:sz w:val="21"/>
                <w:szCs w:val="21"/>
              </w:rPr>
              <w:t>kg</w:t>
            </w:r>
            <w:r w:rsidRPr="00ED3F10">
              <w:rPr>
                <w:rFonts w:hint="eastAsia"/>
                <w:color w:val="000000" w:themeColor="text1"/>
                <w:sz w:val="21"/>
                <w:szCs w:val="21"/>
              </w:rPr>
              <w:t>）及び販売金額税抜（円）に記載の数値すべて</w:t>
            </w:r>
          </w:p>
          <w:p w14:paraId="0AFDAA4F" w14:textId="77777777" w:rsidR="00B95568" w:rsidRPr="00ED3F10" w:rsidRDefault="00B95568" w:rsidP="00B95568">
            <w:pPr>
              <w:rPr>
                <w:color w:val="000000" w:themeColor="text1"/>
                <w:sz w:val="21"/>
                <w:szCs w:val="21"/>
              </w:rPr>
            </w:pPr>
            <w:r w:rsidRPr="00ED3F10">
              <w:rPr>
                <w:rFonts w:hint="eastAsia"/>
                <w:color w:val="000000" w:themeColor="text1"/>
                <w:sz w:val="21"/>
                <w:szCs w:val="21"/>
              </w:rPr>
              <w:t xml:space="preserve">　</w:t>
            </w:r>
          </w:p>
        </w:tc>
        <w:tc>
          <w:tcPr>
            <w:tcW w:w="2693" w:type="dxa"/>
          </w:tcPr>
          <w:p w14:paraId="2AC1A0B7" w14:textId="77777777" w:rsidR="00B95568" w:rsidRPr="00ED3F10" w:rsidRDefault="00B95568" w:rsidP="00B95568">
            <w:pPr>
              <w:spacing w:line="240" w:lineRule="exact"/>
              <w:rPr>
                <w:rFonts w:asciiTheme="minorEastAsia" w:eastAsiaTheme="minorEastAsia" w:hAnsiTheme="minorEastAsia"/>
                <w:color w:val="000000" w:themeColor="text1"/>
                <w:sz w:val="16"/>
                <w:szCs w:val="16"/>
              </w:rPr>
            </w:pPr>
            <w:r w:rsidRPr="00ED3F10">
              <w:rPr>
                <w:rFonts w:asciiTheme="minorEastAsia" w:eastAsiaTheme="minorEastAsia" w:hAnsiTheme="minorEastAsia" w:hint="eastAsia"/>
                <w:color w:val="000000" w:themeColor="text1"/>
                <w:sz w:val="16"/>
                <w:szCs w:val="16"/>
              </w:rPr>
              <w:t>左記部分の記載は、右記に該当するため。</w:t>
            </w:r>
          </w:p>
          <w:p w14:paraId="53741F8C" w14:textId="77777777" w:rsidR="00B95568" w:rsidRPr="00ED3F10" w:rsidRDefault="00B95568" w:rsidP="00B95568">
            <w:pPr>
              <w:rPr>
                <w:color w:val="000000" w:themeColor="text1"/>
                <w:sz w:val="21"/>
                <w:szCs w:val="21"/>
              </w:rPr>
            </w:pPr>
          </w:p>
        </w:tc>
        <w:tc>
          <w:tcPr>
            <w:tcW w:w="1892" w:type="dxa"/>
            <w:shd w:val="clear" w:color="auto" w:fill="auto"/>
          </w:tcPr>
          <w:p w14:paraId="6F4432E7" w14:textId="77777777" w:rsidR="00B95568" w:rsidRPr="00ED3F10" w:rsidRDefault="00B95568" w:rsidP="00B95568">
            <w:pPr>
              <w:spacing w:line="240" w:lineRule="exact"/>
              <w:rPr>
                <w:rFonts w:asciiTheme="minorEastAsia" w:eastAsiaTheme="minorEastAsia" w:hAnsiTheme="minorEastAsia"/>
                <w:color w:val="000000" w:themeColor="text1"/>
                <w:sz w:val="16"/>
                <w:szCs w:val="16"/>
              </w:rPr>
            </w:pPr>
            <w:r w:rsidRPr="00ED3F10">
              <w:rPr>
                <w:rFonts w:asciiTheme="minorEastAsia" w:eastAsiaTheme="minorEastAsia" w:hAnsiTheme="minorEastAsia" w:hint="eastAsia"/>
                <w:color w:val="000000" w:themeColor="text1"/>
                <w:sz w:val="16"/>
                <w:szCs w:val="16"/>
              </w:rPr>
              <w:t>・</w:t>
            </w:r>
            <w:sdt>
              <w:sdtPr>
                <w:rPr>
                  <w:rFonts w:asciiTheme="minorEastAsia" w:eastAsiaTheme="minorEastAsia" w:hAnsiTheme="minorEastAsia"/>
                  <w:color w:val="000000" w:themeColor="text1"/>
                  <w:sz w:val="16"/>
                  <w:szCs w:val="16"/>
                </w:rPr>
                <w:alias w:val="秘密情報として取り扱われる事例"/>
                <w:tag w:val="秘密情報"/>
                <w:id w:val="-249426526"/>
                <w:placeholder>
                  <w:docPart w:val="347669D135B24A869F8E548E8C75E92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D3F10">
                  <w:rPr>
                    <w:rFonts w:asciiTheme="minorEastAsia" w:eastAsiaTheme="minorEastAsia" w:hAnsiTheme="minorEastAsia"/>
                    <w:color w:val="000000" w:themeColor="text1"/>
                    <w:sz w:val="16"/>
                    <w:szCs w:val="16"/>
                  </w:rPr>
                  <w:t>１.（８）個別企業の国内販売額及び自家消費額</w:t>
                </w:r>
              </w:sdtContent>
            </w:sdt>
            <w:r w:rsidRPr="00ED3F10">
              <w:rPr>
                <w:rFonts w:asciiTheme="minorEastAsia" w:eastAsiaTheme="minorEastAsia" w:hAnsiTheme="minorEastAsia"/>
                <w:color w:val="000000" w:themeColor="text1"/>
                <w:sz w:val="16"/>
                <w:szCs w:val="16"/>
              </w:rPr>
              <w:t xml:space="preserve"> </w:t>
            </w:r>
          </w:p>
          <w:p w14:paraId="5F2C91DC" w14:textId="3B09B124" w:rsidR="00B95568" w:rsidRPr="00ED3F10" w:rsidRDefault="00B95568" w:rsidP="00B95568">
            <w:pPr>
              <w:rPr>
                <w:color w:val="000000" w:themeColor="text1"/>
                <w:sz w:val="21"/>
                <w:szCs w:val="21"/>
              </w:rPr>
            </w:pPr>
            <w:r w:rsidRPr="00ED3F10">
              <w:rPr>
                <w:rFonts w:asciiTheme="minorEastAsia" w:eastAsiaTheme="minorEastAsia" w:hAnsiTheme="minorEastAsia" w:hint="eastAsia"/>
                <w:color w:val="000000" w:themeColor="text1"/>
                <w:sz w:val="16"/>
                <w:szCs w:val="16"/>
              </w:rPr>
              <w:t>・</w:t>
            </w:r>
            <w:sdt>
              <w:sdtPr>
                <w:rPr>
                  <w:rFonts w:asciiTheme="minorEastAsia" w:eastAsiaTheme="minorEastAsia" w:hAnsiTheme="minorEastAsia"/>
                  <w:color w:val="000000" w:themeColor="text1"/>
                  <w:sz w:val="16"/>
                  <w:szCs w:val="16"/>
                </w:rPr>
                <w:alias w:val="秘密情報として取り扱われる事例"/>
                <w:tag w:val="秘密情報"/>
                <w:id w:val="989057941"/>
                <w:placeholder>
                  <w:docPart w:val="E49527DD6BA24B3DA1E504432C56DCF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D3F10">
                  <w:rPr>
                    <w:rFonts w:asciiTheme="minorEastAsia" w:eastAsiaTheme="minorEastAsia" w:hAnsiTheme="minorEastAsia"/>
                    <w:color w:val="000000" w:themeColor="text1"/>
                    <w:sz w:val="16"/>
                    <w:szCs w:val="16"/>
                  </w:rPr>
                  <w:t>１.（14）個別企業の国内販売量及び自家消費量</w:t>
                </w:r>
              </w:sdtContent>
            </w:sdt>
          </w:p>
        </w:tc>
      </w:tr>
      <w:tr w:rsidR="00B95568" w:rsidRPr="00126557" w14:paraId="3CEDF748" w14:textId="77777777" w:rsidTr="00F56EB0">
        <w:tc>
          <w:tcPr>
            <w:tcW w:w="426" w:type="dxa"/>
            <w:shd w:val="clear" w:color="auto" w:fill="auto"/>
          </w:tcPr>
          <w:p w14:paraId="1AB70FCB" w14:textId="77777777" w:rsidR="00B95568" w:rsidRPr="00126557" w:rsidRDefault="00B95568" w:rsidP="00B95568">
            <w:pPr>
              <w:rPr>
                <w:sz w:val="21"/>
                <w:szCs w:val="21"/>
              </w:rPr>
            </w:pPr>
            <w:r w:rsidRPr="00126557">
              <w:rPr>
                <w:rFonts w:hint="eastAsia"/>
                <w:sz w:val="21"/>
                <w:szCs w:val="21"/>
              </w:rPr>
              <w:t>３</w:t>
            </w:r>
          </w:p>
        </w:tc>
        <w:tc>
          <w:tcPr>
            <w:tcW w:w="1383" w:type="dxa"/>
            <w:shd w:val="clear" w:color="auto" w:fill="auto"/>
          </w:tcPr>
          <w:p w14:paraId="7BE5B150" w14:textId="737881D8" w:rsidR="00B95568" w:rsidRPr="00ED3F10" w:rsidRDefault="00B95568" w:rsidP="00B95568">
            <w:pPr>
              <w:rPr>
                <w:color w:val="000000" w:themeColor="text1"/>
                <w:sz w:val="21"/>
                <w:szCs w:val="21"/>
                <w:lang w:eastAsia="zh-TW"/>
              </w:rPr>
            </w:pPr>
            <w:r w:rsidRPr="00ED3F10">
              <w:rPr>
                <w:rFonts w:hint="eastAsia"/>
                <w:color w:val="000000" w:themeColor="text1"/>
                <w:sz w:val="21"/>
                <w:szCs w:val="21"/>
                <w:lang w:eastAsia="zh-TW"/>
              </w:rPr>
              <w:t>確認票項目</w:t>
            </w:r>
          </w:p>
          <w:p w14:paraId="35D050B6" w14:textId="1F7F370B" w:rsidR="00B95568" w:rsidRPr="00ED3F10" w:rsidRDefault="00B95568" w:rsidP="00B95568">
            <w:pPr>
              <w:rPr>
                <w:color w:val="000000" w:themeColor="text1"/>
                <w:sz w:val="21"/>
                <w:szCs w:val="21"/>
                <w:lang w:eastAsia="zh-TW"/>
              </w:rPr>
            </w:pPr>
            <w:r w:rsidRPr="00ED3F10">
              <w:rPr>
                <w:rFonts w:hint="eastAsia"/>
                <w:color w:val="000000" w:themeColor="text1"/>
                <w:sz w:val="21"/>
                <w:szCs w:val="21"/>
                <w:lang w:eastAsia="zh-TW"/>
              </w:rPr>
              <w:t>○</w:t>
            </w:r>
            <w:r w:rsidR="007F6C32" w:rsidRPr="00ED3F10">
              <w:rPr>
                <w:rFonts w:hint="eastAsia"/>
                <w:color w:val="000000" w:themeColor="text1"/>
                <w:sz w:val="21"/>
                <w:szCs w:val="21"/>
              </w:rPr>
              <w:t>-</w:t>
            </w:r>
            <w:r w:rsidRPr="00ED3F10">
              <w:rPr>
                <w:rFonts w:hint="eastAsia"/>
                <w:color w:val="000000" w:themeColor="text1"/>
                <w:sz w:val="21"/>
                <w:szCs w:val="21"/>
                <w:lang w:eastAsia="zh-TW"/>
              </w:rPr>
              <w:t>○</w:t>
            </w:r>
            <w:r w:rsidR="007F6C32" w:rsidRPr="00ED3F10">
              <w:rPr>
                <w:rFonts w:hint="eastAsia"/>
                <w:color w:val="000000" w:themeColor="text1"/>
                <w:sz w:val="21"/>
                <w:szCs w:val="21"/>
              </w:rPr>
              <w:t>-</w:t>
            </w:r>
            <w:r w:rsidRPr="00ED3F10">
              <w:rPr>
                <w:rFonts w:hint="eastAsia"/>
                <w:color w:val="000000" w:themeColor="text1"/>
                <w:sz w:val="21"/>
                <w:szCs w:val="21"/>
                <w:lang w:eastAsia="zh-TW"/>
              </w:rPr>
              <w:t>○</w:t>
            </w:r>
          </w:p>
        </w:tc>
        <w:tc>
          <w:tcPr>
            <w:tcW w:w="2552" w:type="dxa"/>
            <w:shd w:val="clear" w:color="auto" w:fill="auto"/>
          </w:tcPr>
          <w:p w14:paraId="13B51955" w14:textId="607AFF18" w:rsidR="00B95568" w:rsidRPr="00ED3F10" w:rsidRDefault="00B95568" w:rsidP="00B95568">
            <w:pPr>
              <w:rPr>
                <w:color w:val="000000" w:themeColor="text1"/>
                <w:sz w:val="21"/>
                <w:szCs w:val="21"/>
              </w:rPr>
            </w:pPr>
            <w:r w:rsidRPr="00ED3F10">
              <w:rPr>
                <w:rFonts w:hint="eastAsia"/>
                <w:color w:val="000000" w:themeColor="text1"/>
                <w:sz w:val="21"/>
                <w:szCs w:val="21"/>
              </w:rPr>
              <w:t>添付資料○</w:t>
            </w:r>
            <w:r w:rsidR="007F6C32" w:rsidRPr="00ED3F10">
              <w:rPr>
                <w:rFonts w:hint="eastAsia"/>
                <w:color w:val="000000" w:themeColor="text1"/>
                <w:sz w:val="21"/>
                <w:szCs w:val="21"/>
              </w:rPr>
              <w:t>-</w:t>
            </w:r>
            <w:r w:rsidRPr="00ED3F10">
              <w:rPr>
                <w:rFonts w:hint="eastAsia"/>
                <w:color w:val="000000" w:themeColor="text1"/>
                <w:sz w:val="21"/>
                <w:szCs w:val="21"/>
              </w:rPr>
              <w:t>○</w:t>
            </w:r>
            <w:r w:rsidR="007F6C32" w:rsidRPr="00ED3F10">
              <w:rPr>
                <w:rFonts w:hint="eastAsia"/>
                <w:color w:val="000000" w:themeColor="text1"/>
                <w:sz w:val="21"/>
                <w:szCs w:val="21"/>
              </w:rPr>
              <w:t>-</w:t>
            </w:r>
            <w:r w:rsidRPr="00ED3F10">
              <w:rPr>
                <w:rFonts w:hint="eastAsia"/>
                <w:color w:val="000000" w:themeColor="text1"/>
                <w:sz w:val="21"/>
                <w:szCs w:val="21"/>
              </w:rPr>
              <w:t>○（添付資料一覧表の通番○○「全従業員給与」）に記載の給与額の数値すべて</w:t>
            </w:r>
          </w:p>
          <w:p w14:paraId="259982BC" w14:textId="77777777" w:rsidR="00B95568" w:rsidRPr="00ED3F10" w:rsidRDefault="00B95568" w:rsidP="00B95568">
            <w:pPr>
              <w:rPr>
                <w:color w:val="000000" w:themeColor="text1"/>
                <w:sz w:val="21"/>
                <w:szCs w:val="21"/>
              </w:rPr>
            </w:pPr>
          </w:p>
        </w:tc>
        <w:tc>
          <w:tcPr>
            <w:tcW w:w="2693" w:type="dxa"/>
          </w:tcPr>
          <w:p w14:paraId="6AC511B2" w14:textId="77777777" w:rsidR="00B95568" w:rsidRPr="00ED3F10" w:rsidRDefault="00B95568" w:rsidP="00B95568">
            <w:pPr>
              <w:spacing w:line="240" w:lineRule="exact"/>
              <w:rPr>
                <w:rFonts w:asciiTheme="minorEastAsia" w:eastAsiaTheme="minorEastAsia" w:hAnsiTheme="minorEastAsia"/>
                <w:color w:val="000000" w:themeColor="text1"/>
                <w:sz w:val="16"/>
                <w:szCs w:val="16"/>
              </w:rPr>
            </w:pPr>
            <w:r w:rsidRPr="00ED3F10">
              <w:rPr>
                <w:rFonts w:asciiTheme="minorEastAsia" w:eastAsiaTheme="minorEastAsia" w:hAnsiTheme="minorEastAsia" w:hint="eastAsia"/>
                <w:color w:val="000000" w:themeColor="text1"/>
                <w:sz w:val="16"/>
                <w:szCs w:val="16"/>
              </w:rPr>
              <w:t>左記部分の記載は、右記に該当するため。</w:t>
            </w:r>
          </w:p>
          <w:p w14:paraId="0D392A43" w14:textId="7DDD8086" w:rsidR="00B95568" w:rsidRPr="00ED3F10" w:rsidRDefault="00B95568" w:rsidP="00B95568">
            <w:pPr>
              <w:rPr>
                <w:color w:val="000000" w:themeColor="text1"/>
                <w:sz w:val="21"/>
                <w:szCs w:val="21"/>
              </w:rPr>
            </w:pPr>
            <w:r w:rsidRPr="00ED3F10">
              <w:rPr>
                <w:rFonts w:hint="eastAsia"/>
                <w:color w:val="000000" w:themeColor="text1"/>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6516F626" w14:textId="662B3974" w:rsidR="00B95568" w:rsidRPr="00ED3F10" w:rsidRDefault="00B95568" w:rsidP="00B95568">
            <w:pPr>
              <w:rPr>
                <w:color w:val="000000" w:themeColor="text1"/>
                <w:sz w:val="21"/>
                <w:szCs w:val="21"/>
              </w:rPr>
            </w:pPr>
            <w:r w:rsidRPr="00ED3F10">
              <w:rPr>
                <w:rFonts w:asciiTheme="minorEastAsia" w:eastAsiaTheme="minorEastAsia" w:hAnsiTheme="minorEastAsia" w:hint="eastAsia"/>
                <w:color w:val="000000" w:themeColor="text1"/>
                <w:sz w:val="16"/>
                <w:szCs w:val="16"/>
              </w:rPr>
              <w:t>・</w:t>
            </w:r>
            <w:sdt>
              <w:sdtPr>
                <w:rPr>
                  <w:rFonts w:asciiTheme="minorEastAsia" w:eastAsiaTheme="minorEastAsia" w:hAnsiTheme="minorEastAsia"/>
                  <w:color w:val="000000" w:themeColor="text1"/>
                  <w:sz w:val="16"/>
                  <w:szCs w:val="16"/>
                </w:rPr>
                <w:alias w:val="秘密情報として取り扱われる事例"/>
                <w:tag w:val="秘密情報"/>
                <w:id w:val="-125703650"/>
                <w:placeholder>
                  <w:docPart w:val="63E639FC47DE44F9AC6C48D10C4A87C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D3F10">
                  <w:rPr>
                    <w:rFonts w:asciiTheme="minorEastAsia" w:eastAsiaTheme="minorEastAsia" w:hAnsiTheme="minorEastAsia"/>
                    <w:color w:val="000000" w:themeColor="text1"/>
                    <w:sz w:val="16"/>
                    <w:szCs w:val="16"/>
                  </w:rPr>
                  <w:t>１.（16）①開示することにより当該情報の提供者が競争上著しい不利益を被ることとなるもの</w:t>
                </w:r>
              </w:sdtContent>
            </w:sdt>
            <w:r w:rsidRPr="00ED3F10">
              <w:rPr>
                <w:rFonts w:asciiTheme="minorEastAsia" w:eastAsiaTheme="minorEastAsia" w:hAnsiTheme="minorEastAsia"/>
                <w:color w:val="000000" w:themeColor="text1"/>
                <w:sz w:val="16"/>
                <w:szCs w:val="16"/>
              </w:rPr>
              <w:t xml:space="preserve"> </w:t>
            </w:r>
          </w:p>
        </w:tc>
      </w:tr>
      <w:tr w:rsidR="00B95568" w:rsidRPr="00126557" w14:paraId="4C5E8578" w14:textId="77777777" w:rsidTr="00F56EB0">
        <w:trPr>
          <w:trHeight w:val="982"/>
        </w:trPr>
        <w:tc>
          <w:tcPr>
            <w:tcW w:w="426" w:type="dxa"/>
            <w:shd w:val="clear" w:color="auto" w:fill="auto"/>
          </w:tcPr>
          <w:p w14:paraId="10345914" w14:textId="77777777" w:rsidR="00B95568" w:rsidRPr="00126557" w:rsidRDefault="00B95568" w:rsidP="00B95568">
            <w:pPr>
              <w:rPr>
                <w:sz w:val="21"/>
                <w:szCs w:val="21"/>
              </w:rPr>
            </w:pPr>
            <w:r w:rsidRPr="00126557">
              <w:rPr>
                <w:rFonts w:hint="eastAsia"/>
                <w:sz w:val="21"/>
                <w:szCs w:val="21"/>
              </w:rPr>
              <w:t>４</w:t>
            </w:r>
          </w:p>
        </w:tc>
        <w:tc>
          <w:tcPr>
            <w:tcW w:w="1383" w:type="dxa"/>
            <w:shd w:val="clear" w:color="auto" w:fill="auto"/>
          </w:tcPr>
          <w:p w14:paraId="434A1887" w14:textId="77777777" w:rsidR="00B95568" w:rsidRPr="00126557" w:rsidRDefault="00B95568" w:rsidP="00B95568">
            <w:pPr>
              <w:rPr>
                <w:sz w:val="21"/>
                <w:szCs w:val="21"/>
              </w:rPr>
            </w:pPr>
          </w:p>
        </w:tc>
        <w:tc>
          <w:tcPr>
            <w:tcW w:w="2552" w:type="dxa"/>
            <w:shd w:val="clear" w:color="auto" w:fill="auto"/>
          </w:tcPr>
          <w:p w14:paraId="0C9BB8BB" w14:textId="77777777" w:rsidR="00B95568" w:rsidRPr="00126557" w:rsidRDefault="00B95568" w:rsidP="00B95568">
            <w:pPr>
              <w:rPr>
                <w:sz w:val="21"/>
                <w:szCs w:val="21"/>
              </w:rPr>
            </w:pPr>
          </w:p>
        </w:tc>
        <w:tc>
          <w:tcPr>
            <w:tcW w:w="2693" w:type="dxa"/>
          </w:tcPr>
          <w:p w14:paraId="6D0B3F3C" w14:textId="77777777" w:rsidR="00B95568" w:rsidRPr="00E8519C" w:rsidRDefault="00B95568" w:rsidP="00B9556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D0A8E90" w14:textId="77777777" w:rsidR="00B95568" w:rsidRPr="00126557" w:rsidRDefault="00B95568" w:rsidP="00B95568">
            <w:pPr>
              <w:rPr>
                <w:sz w:val="21"/>
                <w:szCs w:val="21"/>
              </w:rPr>
            </w:pPr>
          </w:p>
        </w:tc>
        <w:tc>
          <w:tcPr>
            <w:tcW w:w="1892" w:type="dxa"/>
            <w:shd w:val="clear" w:color="auto" w:fill="auto"/>
          </w:tcPr>
          <w:p w14:paraId="6385CEDE" w14:textId="77777777" w:rsidR="00B95568" w:rsidRPr="00E8519C" w:rsidRDefault="00B95568" w:rsidP="00B9556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91861599"/>
                <w:placeholder>
                  <w:docPart w:val="E1B21EDDA0CE4B30B709469FC085B67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1F5E04F9" w14:textId="77777777" w:rsidR="00B95568" w:rsidRPr="00E8519C" w:rsidRDefault="00B95568" w:rsidP="00B9556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2092847614"/>
                <w:placeholder>
                  <w:docPart w:val="5D1701DEFAF74A6A915C8741A8AA3AD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90BFFBC" w14:textId="74F194A1" w:rsidR="00B95568" w:rsidRPr="00126557" w:rsidRDefault="00B95568" w:rsidP="00B95568">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615529387"/>
                <w:placeholder>
                  <w:docPart w:val="33FC03A4406444DE96F066610383D96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4D2697" w:rsidRPr="00126557" w14:paraId="4B56AE33" w14:textId="77777777" w:rsidTr="00F56EB0">
        <w:trPr>
          <w:trHeight w:val="982"/>
        </w:trPr>
        <w:tc>
          <w:tcPr>
            <w:tcW w:w="426" w:type="dxa"/>
            <w:shd w:val="clear" w:color="auto" w:fill="auto"/>
          </w:tcPr>
          <w:p w14:paraId="00C5F0A4" w14:textId="6773FEBD" w:rsidR="004D2697" w:rsidRPr="00126557" w:rsidRDefault="004D2697" w:rsidP="004D2697">
            <w:pPr>
              <w:rPr>
                <w:sz w:val="21"/>
                <w:szCs w:val="21"/>
              </w:rPr>
            </w:pPr>
            <w:r>
              <w:rPr>
                <w:rFonts w:hint="eastAsia"/>
                <w:sz w:val="21"/>
                <w:szCs w:val="21"/>
              </w:rPr>
              <w:t>５</w:t>
            </w:r>
          </w:p>
        </w:tc>
        <w:tc>
          <w:tcPr>
            <w:tcW w:w="1383" w:type="dxa"/>
            <w:shd w:val="clear" w:color="auto" w:fill="auto"/>
          </w:tcPr>
          <w:p w14:paraId="44AD860A" w14:textId="77777777" w:rsidR="004D2697" w:rsidRPr="00126557" w:rsidRDefault="004D2697" w:rsidP="004D2697">
            <w:pPr>
              <w:rPr>
                <w:sz w:val="21"/>
                <w:szCs w:val="21"/>
              </w:rPr>
            </w:pPr>
          </w:p>
        </w:tc>
        <w:tc>
          <w:tcPr>
            <w:tcW w:w="2552" w:type="dxa"/>
            <w:shd w:val="clear" w:color="auto" w:fill="auto"/>
          </w:tcPr>
          <w:p w14:paraId="4FFC0BE5" w14:textId="77777777" w:rsidR="004D2697" w:rsidRPr="00126557" w:rsidRDefault="004D2697" w:rsidP="004D2697">
            <w:pPr>
              <w:rPr>
                <w:sz w:val="21"/>
                <w:szCs w:val="21"/>
              </w:rPr>
            </w:pPr>
          </w:p>
        </w:tc>
        <w:tc>
          <w:tcPr>
            <w:tcW w:w="2693" w:type="dxa"/>
          </w:tcPr>
          <w:p w14:paraId="13612277" w14:textId="68009676" w:rsidR="004D2697" w:rsidRDefault="004D2697" w:rsidP="004D2697">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79992C18" w14:textId="77777777" w:rsidR="004D2697" w:rsidRPr="006E2BE1" w:rsidRDefault="004D2697" w:rsidP="004D2697">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111170907"/>
                <w:placeholder>
                  <w:docPart w:val="23D5D78018444763B938AFA2CAF5EC3B"/>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43D7EE5" w14:textId="77777777" w:rsidR="004D2697" w:rsidRPr="006E2BE1" w:rsidRDefault="004D2697" w:rsidP="004D2697">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486203486"/>
                <w:placeholder>
                  <w:docPart w:val="3DE40F7C19A74C4E900AD07E6369404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073F3A5" w14:textId="4639D981" w:rsidR="004D2697" w:rsidRPr="00E8519C" w:rsidRDefault="004D2697" w:rsidP="004D2697">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01160210"/>
                <w:placeholder>
                  <w:docPart w:val="94DBE49081B14FF887A9B22E15239F3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613332F2" w14:textId="77777777" w:rsidR="00F56EB0" w:rsidRPr="00126557" w:rsidRDefault="00F56EB0" w:rsidP="00F56EB0">
      <w:pPr>
        <w:spacing w:line="300" w:lineRule="exact"/>
        <w:rPr>
          <w:rFonts w:eastAsia="ＭＳ ゴシック"/>
          <w:sz w:val="20"/>
        </w:rPr>
      </w:pPr>
      <w:r w:rsidRPr="00126557">
        <w:rPr>
          <w:rFonts w:eastAsia="ＭＳ ゴシック"/>
          <w:sz w:val="20"/>
        </w:rPr>
        <w:t>【作成に当たっての留意点】</w:t>
      </w:r>
    </w:p>
    <w:p w14:paraId="04364C67" w14:textId="2D86F47C" w:rsidR="003C0E23" w:rsidRPr="00E67B60" w:rsidRDefault="003C0E23" w:rsidP="00CF7E4B">
      <w:pPr>
        <w:pStyle w:val="af5"/>
        <w:ind w:leftChars="0" w:left="450" w:hangingChars="250" w:hanging="450"/>
        <w:rPr>
          <w:rFonts w:ascii="ＭＳ ゴシック" w:eastAsia="ＭＳ ゴシック" w:hAnsi="ＭＳ ゴシック"/>
          <w:sz w:val="18"/>
          <w:szCs w:val="20"/>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00F5210E" w:rsidRPr="00B6068D">
        <w:rPr>
          <w:rFonts w:ascii="ＭＳ ゴシック" w:eastAsia="ＭＳ ゴシック" w:hAnsi="ＭＳ ゴシック" w:hint="eastAsia"/>
          <w:b/>
          <w:sz w:val="18"/>
          <w:szCs w:val="18"/>
          <w:u w:val="single"/>
        </w:rPr>
        <w:t>「不当廉売関税の課税に関する調査への協力のお願い（利害関係者等共通）」</w:t>
      </w:r>
      <w:r w:rsidR="00CB792C" w:rsidRPr="00EE3F01">
        <w:rPr>
          <w:rFonts w:ascii="ＭＳ ゴシック" w:eastAsia="ＭＳ ゴシック" w:hAnsi="ＭＳ ゴシック" w:hint="eastAsia"/>
          <w:sz w:val="18"/>
          <w:szCs w:val="18"/>
        </w:rPr>
        <w:t>の</w:t>
      </w:r>
      <w:r w:rsidR="004035C6" w:rsidRPr="00EE3F01">
        <w:rPr>
          <w:rFonts w:ascii="ＭＳ ゴシック" w:eastAsia="ＭＳ ゴシック" w:hAnsi="ＭＳ ゴシック" w:hint="eastAsia"/>
          <w:sz w:val="18"/>
          <w:szCs w:val="18"/>
        </w:rPr>
        <w:t>別冊</w:t>
      </w:r>
      <w:r w:rsidR="002B5AE7" w:rsidRPr="00EE3F01">
        <w:rPr>
          <w:rFonts w:ascii="ＭＳ ゴシック" w:eastAsia="ＭＳ ゴシック" w:hAnsi="ＭＳ ゴシック" w:hint="eastAsia"/>
          <w:sz w:val="18"/>
          <w:szCs w:val="20"/>
        </w:rPr>
        <w:t>「【資料２－２】</w:t>
      </w:r>
      <w:r w:rsidR="00E2405F" w:rsidRPr="00EE3F01">
        <w:rPr>
          <w:rFonts w:ascii="ＭＳ ゴシック" w:eastAsia="ＭＳ ゴシック" w:hAnsi="ＭＳ ゴシック" w:hint="eastAsia"/>
          <w:sz w:val="18"/>
          <w:szCs w:val="20"/>
        </w:rPr>
        <w:t>秘密情報として取り扱われる事例」を参考にし</w:t>
      </w:r>
      <w:r w:rsidR="00B95568" w:rsidRPr="00EE3F01">
        <w:rPr>
          <w:rFonts w:ascii="ＭＳ ゴシック" w:eastAsia="ＭＳ ゴシック" w:hAnsi="ＭＳ ゴシック" w:hint="eastAsia"/>
          <w:sz w:val="18"/>
          <w:szCs w:val="20"/>
        </w:rPr>
        <w:t>た</w:t>
      </w:r>
      <w:r w:rsidR="00B95568">
        <w:rPr>
          <w:rFonts w:ascii="ＭＳ ゴシック" w:eastAsia="ＭＳ ゴシック" w:hAnsi="ＭＳ ゴシック" w:hint="eastAsia"/>
          <w:sz w:val="18"/>
          <w:szCs w:val="20"/>
        </w:rPr>
        <w:t>上で、右から１列目においてプルダウンから該当するものを選択してください。</w:t>
      </w:r>
      <w:r w:rsidR="00B95568" w:rsidRPr="00DB2981">
        <w:rPr>
          <w:rFonts w:ascii="ＭＳ ゴシック" w:eastAsia="ＭＳ ゴシック" w:hAnsi="ＭＳ ゴシック" w:hint="eastAsia"/>
          <w:sz w:val="18"/>
          <w:szCs w:val="20"/>
          <w:u w:val="single"/>
        </w:rPr>
        <w:t>１．（16）又は（17）を選択した場合には</w:t>
      </w:r>
      <w:r w:rsidR="00B95568">
        <w:rPr>
          <w:rFonts w:ascii="ＭＳ ゴシック" w:eastAsia="ＭＳ ゴシック" w:hAnsi="ＭＳ ゴシック" w:hint="eastAsia"/>
          <w:sz w:val="18"/>
          <w:szCs w:val="20"/>
        </w:rPr>
        <w:t>、秘密として取り扱うことを求める理由が明らかとなるよう、右から２列目に具体的な理由を記載してください。</w:t>
      </w:r>
    </w:p>
    <w:p w14:paraId="321DC0C5" w14:textId="77777777" w:rsidR="00F56EB0" w:rsidRPr="003C0E23" w:rsidRDefault="00F56EB0" w:rsidP="00F56EB0">
      <w:pPr>
        <w:spacing w:line="300" w:lineRule="exact"/>
        <w:ind w:left="400" w:hangingChars="200" w:hanging="400"/>
        <w:rPr>
          <w:sz w:val="20"/>
        </w:rPr>
      </w:pPr>
    </w:p>
    <w:p w14:paraId="2838641C" w14:textId="1C054F08" w:rsidR="00F56EB0" w:rsidRPr="00613696" w:rsidRDefault="00F56EB0" w:rsidP="00F56EB0">
      <w:pPr>
        <w:rPr>
          <w:rFonts w:ascii="ＭＳ ゴシック" w:eastAsia="ＭＳ ゴシック" w:hAnsi="ＭＳ ゴシック"/>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1665474A" w14:textId="77777777" w:rsidR="00F56EB0" w:rsidRPr="00613696" w:rsidRDefault="00F56EB0" w:rsidP="00F56EB0"/>
    <w:p w14:paraId="466C8F70" w14:textId="7367C822" w:rsidR="00F56EB0" w:rsidRPr="00613696" w:rsidRDefault="00E2405F" w:rsidP="00F56EB0">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4DC7A64F"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7F4410BE" w14:textId="77777777" w:rsidR="00F56EB0" w:rsidRPr="00380760" w:rsidRDefault="00F56EB0" w:rsidP="00F56EB0"/>
    <w:p w14:paraId="71434660" w14:textId="77777777" w:rsidR="00F56EB0" w:rsidRPr="00380760" w:rsidRDefault="00F56EB0" w:rsidP="00F56EB0">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380760" w14:paraId="12ABF289" w14:textId="77777777" w:rsidTr="00F56EB0">
        <w:trPr>
          <w:trHeight w:val="1005"/>
        </w:trPr>
        <w:tc>
          <w:tcPr>
            <w:tcW w:w="426" w:type="dxa"/>
            <w:shd w:val="clear" w:color="auto" w:fill="auto"/>
            <w:vAlign w:val="center"/>
          </w:tcPr>
          <w:p w14:paraId="3CEFCCBB" w14:textId="77777777" w:rsidR="00F56EB0" w:rsidRPr="00380760" w:rsidRDefault="00F56EB0" w:rsidP="00F56EB0">
            <w:pPr>
              <w:jc w:val="center"/>
              <w:rPr>
                <w:sz w:val="21"/>
                <w:szCs w:val="21"/>
              </w:rPr>
            </w:pPr>
            <w:r w:rsidRPr="00380760">
              <w:rPr>
                <w:rFonts w:hint="eastAsia"/>
                <w:sz w:val="21"/>
                <w:szCs w:val="21"/>
              </w:rPr>
              <w:t>通番</w:t>
            </w:r>
          </w:p>
        </w:tc>
        <w:tc>
          <w:tcPr>
            <w:tcW w:w="1383" w:type="dxa"/>
            <w:shd w:val="clear" w:color="auto" w:fill="auto"/>
            <w:vAlign w:val="center"/>
          </w:tcPr>
          <w:p w14:paraId="568E0583" w14:textId="711A2DE2" w:rsidR="00F56EB0" w:rsidRPr="00380760" w:rsidRDefault="00D64CEE" w:rsidP="00D64CEE">
            <w:pPr>
              <w:jc w:val="center"/>
              <w:rPr>
                <w:sz w:val="21"/>
                <w:szCs w:val="21"/>
              </w:rPr>
            </w:pPr>
            <w:r>
              <w:rPr>
                <w:rFonts w:hint="eastAsia"/>
                <w:sz w:val="21"/>
                <w:szCs w:val="21"/>
              </w:rPr>
              <w:t>確認票</w:t>
            </w:r>
            <w:r w:rsidR="00F56EB0" w:rsidRPr="00380760">
              <w:rPr>
                <w:rFonts w:hint="eastAsia"/>
                <w:sz w:val="21"/>
                <w:szCs w:val="21"/>
              </w:rPr>
              <w:t>項目</w:t>
            </w:r>
          </w:p>
        </w:tc>
        <w:tc>
          <w:tcPr>
            <w:tcW w:w="2552" w:type="dxa"/>
            <w:shd w:val="clear" w:color="auto" w:fill="auto"/>
            <w:vAlign w:val="center"/>
          </w:tcPr>
          <w:p w14:paraId="21765BCB" w14:textId="77777777" w:rsidR="00F56EB0" w:rsidRPr="00380760" w:rsidRDefault="00F56EB0" w:rsidP="00F56EB0">
            <w:pPr>
              <w:jc w:val="center"/>
              <w:rPr>
                <w:sz w:val="21"/>
                <w:szCs w:val="21"/>
              </w:rPr>
            </w:pPr>
            <w:r w:rsidRPr="00380760">
              <w:rPr>
                <w:rFonts w:hint="eastAsia"/>
                <w:sz w:val="21"/>
                <w:szCs w:val="21"/>
              </w:rPr>
              <w:t>秘密情報として取り扱うことを求める箇所</w:t>
            </w:r>
          </w:p>
        </w:tc>
        <w:tc>
          <w:tcPr>
            <w:tcW w:w="2693" w:type="dxa"/>
            <w:vAlign w:val="center"/>
          </w:tcPr>
          <w:p w14:paraId="54AC2F1F" w14:textId="77777777" w:rsidR="00F56EB0" w:rsidRPr="00380760" w:rsidRDefault="00F56EB0" w:rsidP="00F56EB0">
            <w:pPr>
              <w:jc w:val="center"/>
              <w:rPr>
                <w:sz w:val="21"/>
                <w:szCs w:val="21"/>
              </w:rPr>
            </w:pPr>
            <w:r w:rsidRPr="00380760">
              <w:rPr>
                <w:rFonts w:hint="eastAsia"/>
                <w:sz w:val="21"/>
                <w:szCs w:val="21"/>
              </w:rPr>
              <w:t>秘密の理由</w:t>
            </w:r>
          </w:p>
          <w:p w14:paraId="6C9890D3" w14:textId="77777777" w:rsidR="00F56EB0" w:rsidRPr="00380760" w:rsidRDefault="00F56EB0" w:rsidP="00F56EB0">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33F8E351" w14:textId="77777777" w:rsidR="00F56EB0" w:rsidRPr="00380760" w:rsidRDefault="00F56EB0" w:rsidP="00F56EB0">
            <w:pPr>
              <w:jc w:val="center"/>
              <w:rPr>
                <w:sz w:val="21"/>
                <w:szCs w:val="21"/>
              </w:rPr>
            </w:pPr>
            <w:r w:rsidRPr="00380760">
              <w:rPr>
                <w:rFonts w:hint="eastAsia"/>
                <w:sz w:val="21"/>
                <w:szCs w:val="21"/>
              </w:rPr>
              <w:t>秘密の理由</w:t>
            </w:r>
          </w:p>
          <w:p w14:paraId="6E356D38" w14:textId="140F91D6" w:rsidR="00F56EB0" w:rsidRPr="00380760" w:rsidRDefault="00EE0152" w:rsidP="00F56EB0">
            <w:pPr>
              <w:spacing w:line="240" w:lineRule="exact"/>
              <w:jc w:val="center"/>
              <w:rPr>
                <w:sz w:val="21"/>
                <w:szCs w:val="21"/>
              </w:rPr>
            </w:pPr>
            <w:r w:rsidRPr="00EE0152">
              <w:rPr>
                <w:rFonts w:hint="eastAsia"/>
                <w:sz w:val="16"/>
                <w:szCs w:val="21"/>
              </w:rPr>
              <w:t>（【資料２－２】の該当番号を記入のこと）</w:t>
            </w:r>
          </w:p>
        </w:tc>
      </w:tr>
      <w:tr w:rsidR="002E4F2F" w:rsidRPr="00380760" w14:paraId="0D71D827" w14:textId="77777777" w:rsidTr="00F56EB0">
        <w:tc>
          <w:tcPr>
            <w:tcW w:w="426" w:type="dxa"/>
            <w:shd w:val="clear" w:color="auto" w:fill="auto"/>
          </w:tcPr>
          <w:p w14:paraId="6984288A" w14:textId="35DB80F1" w:rsidR="002E4F2F" w:rsidRPr="00380760" w:rsidRDefault="002E4F2F" w:rsidP="002E4F2F">
            <w:pPr>
              <w:rPr>
                <w:sz w:val="21"/>
                <w:szCs w:val="21"/>
              </w:rPr>
            </w:pPr>
            <w:r w:rsidRPr="00380760">
              <w:rPr>
                <w:rFonts w:hint="eastAsia"/>
                <w:sz w:val="21"/>
                <w:szCs w:val="21"/>
              </w:rPr>
              <w:t>１</w:t>
            </w:r>
          </w:p>
        </w:tc>
        <w:tc>
          <w:tcPr>
            <w:tcW w:w="1383" w:type="dxa"/>
            <w:shd w:val="clear" w:color="auto" w:fill="auto"/>
          </w:tcPr>
          <w:p w14:paraId="142B2E40" w14:textId="77777777" w:rsidR="002E4F2F" w:rsidRPr="00380760" w:rsidRDefault="002E4F2F" w:rsidP="002E4F2F">
            <w:pPr>
              <w:rPr>
                <w:sz w:val="21"/>
                <w:szCs w:val="21"/>
              </w:rPr>
            </w:pPr>
            <w:r>
              <w:rPr>
                <w:rFonts w:hint="eastAsia"/>
                <w:sz w:val="21"/>
                <w:szCs w:val="21"/>
              </w:rPr>
              <w:t>確認票</w:t>
            </w:r>
            <w:r w:rsidRPr="00380760">
              <w:rPr>
                <w:rFonts w:hint="eastAsia"/>
                <w:sz w:val="21"/>
                <w:szCs w:val="21"/>
              </w:rPr>
              <w:t>項目</w:t>
            </w:r>
          </w:p>
          <w:p w14:paraId="37308187" w14:textId="688C434F" w:rsidR="002E4F2F" w:rsidRPr="00380760" w:rsidRDefault="002E4F2F" w:rsidP="002E4F2F">
            <w:pPr>
              <w:rPr>
                <w:sz w:val="21"/>
                <w:szCs w:val="21"/>
              </w:rPr>
            </w:pPr>
            <w:r>
              <w:rPr>
                <w:rFonts w:hint="eastAsia"/>
                <w:sz w:val="21"/>
                <w:szCs w:val="21"/>
              </w:rPr>
              <w:t>Ⅸ</w:t>
            </w:r>
            <w:r>
              <w:rPr>
                <w:rFonts w:hint="eastAsia"/>
                <w:sz w:val="21"/>
                <w:szCs w:val="21"/>
              </w:rPr>
              <w:t>.-</w:t>
            </w:r>
            <w:r>
              <w:rPr>
                <w:rFonts w:hint="eastAsia"/>
                <w:sz w:val="21"/>
                <w:szCs w:val="21"/>
              </w:rPr>
              <w:t>１</w:t>
            </w:r>
            <w:r>
              <w:rPr>
                <w:rFonts w:hint="eastAsia"/>
                <w:sz w:val="21"/>
                <w:szCs w:val="21"/>
              </w:rPr>
              <w:t>-</w:t>
            </w:r>
            <w:r>
              <w:rPr>
                <w:rFonts w:hint="eastAsia"/>
                <w:sz w:val="21"/>
                <w:szCs w:val="21"/>
              </w:rPr>
              <w:t>（１）</w:t>
            </w:r>
            <w:r>
              <w:rPr>
                <w:rFonts w:hint="eastAsia"/>
                <w:sz w:val="21"/>
                <w:szCs w:val="21"/>
              </w:rPr>
              <w:t>.</w:t>
            </w:r>
          </w:p>
        </w:tc>
        <w:tc>
          <w:tcPr>
            <w:tcW w:w="2552" w:type="dxa"/>
            <w:shd w:val="clear" w:color="auto" w:fill="auto"/>
          </w:tcPr>
          <w:p w14:paraId="4338145E" w14:textId="36726CF7" w:rsidR="002E4F2F" w:rsidRPr="00380760" w:rsidRDefault="002E4F2F" w:rsidP="002E4F2F">
            <w:pPr>
              <w:rPr>
                <w:sz w:val="21"/>
                <w:szCs w:val="21"/>
              </w:rPr>
            </w:pPr>
            <w:r w:rsidRPr="00493009">
              <w:rPr>
                <w:rFonts w:hint="eastAsia"/>
                <w:sz w:val="21"/>
                <w:szCs w:val="21"/>
              </w:rPr>
              <w:t>調査対象貨物及び同種の貨物の生産に係る概況のうち、</w:t>
            </w:r>
            <w:r>
              <w:rPr>
                <w:rFonts w:hint="eastAsia"/>
                <w:sz w:val="21"/>
                <w:szCs w:val="21"/>
              </w:rPr>
              <w:t>【　】で囲んだ</w:t>
            </w:r>
            <w:r w:rsidRPr="00C1791E">
              <w:rPr>
                <w:rFonts w:hint="eastAsia"/>
                <w:sz w:val="21"/>
                <w:szCs w:val="21"/>
              </w:rPr>
              <w:t>生産量及び生産金額</w:t>
            </w:r>
          </w:p>
        </w:tc>
        <w:tc>
          <w:tcPr>
            <w:tcW w:w="2693" w:type="dxa"/>
          </w:tcPr>
          <w:p w14:paraId="1E9AB912" w14:textId="77777777" w:rsidR="002E4F2F" w:rsidRDefault="002E4F2F" w:rsidP="002E4F2F">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30BAA787" w14:textId="77777777" w:rsidR="002E4F2F" w:rsidRPr="006E2BE1" w:rsidRDefault="002E4F2F" w:rsidP="002E4F2F">
            <w:pPr>
              <w:spacing w:line="240" w:lineRule="exact"/>
              <w:rPr>
                <w:sz w:val="16"/>
                <w:szCs w:val="16"/>
              </w:rPr>
            </w:pPr>
          </w:p>
          <w:p w14:paraId="0D49E233" w14:textId="77777777" w:rsidR="002E4F2F" w:rsidRPr="00380760" w:rsidRDefault="002E4F2F" w:rsidP="002E4F2F">
            <w:pPr>
              <w:rPr>
                <w:sz w:val="21"/>
                <w:szCs w:val="21"/>
              </w:rPr>
            </w:pPr>
          </w:p>
        </w:tc>
        <w:tc>
          <w:tcPr>
            <w:tcW w:w="1892" w:type="dxa"/>
            <w:shd w:val="clear" w:color="auto" w:fill="auto"/>
          </w:tcPr>
          <w:p w14:paraId="19893EE0" w14:textId="77777777" w:rsidR="002E4F2F" w:rsidRDefault="002E4F2F" w:rsidP="002E4F2F">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23948409"/>
                <w:placeholder>
                  <w:docPart w:val="F4F9FBBE952844F5AEB5574396D91E35"/>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66776530" w14:textId="413DE0CE" w:rsidR="002E4F2F" w:rsidRPr="00380760" w:rsidRDefault="002E4F2F" w:rsidP="002E4F2F">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656140207"/>
                <w:placeholder>
                  <w:docPart w:val="75331A31569440019376417415FF0FB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2E4F2F" w:rsidRPr="00380760" w14:paraId="57C63F3E" w14:textId="77777777" w:rsidTr="00F56EB0">
        <w:tc>
          <w:tcPr>
            <w:tcW w:w="426" w:type="dxa"/>
            <w:shd w:val="clear" w:color="auto" w:fill="auto"/>
          </w:tcPr>
          <w:p w14:paraId="637E115B" w14:textId="2F9612EA" w:rsidR="002E4F2F" w:rsidRPr="00380760" w:rsidRDefault="002E4F2F" w:rsidP="002E4F2F">
            <w:pPr>
              <w:rPr>
                <w:sz w:val="21"/>
                <w:szCs w:val="21"/>
              </w:rPr>
            </w:pPr>
            <w:r w:rsidRPr="00380760">
              <w:rPr>
                <w:rFonts w:hint="eastAsia"/>
                <w:sz w:val="21"/>
                <w:szCs w:val="21"/>
              </w:rPr>
              <w:t>２</w:t>
            </w:r>
          </w:p>
        </w:tc>
        <w:tc>
          <w:tcPr>
            <w:tcW w:w="1383" w:type="dxa"/>
            <w:shd w:val="clear" w:color="auto" w:fill="auto"/>
          </w:tcPr>
          <w:p w14:paraId="2C5312D2" w14:textId="77777777" w:rsidR="002E4F2F" w:rsidRPr="00380760" w:rsidRDefault="002E4F2F" w:rsidP="002E4F2F">
            <w:pPr>
              <w:rPr>
                <w:sz w:val="21"/>
                <w:szCs w:val="21"/>
              </w:rPr>
            </w:pPr>
            <w:r>
              <w:rPr>
                <w:rFonts w:hint="eastAsia"/>
                <w:sz w:val="21"/>
                <w:szCs w:val="21"/>
              </w:rPr>
              <w:t>確認票</w:t>
            </w:r>
            <w:r w:rsidRPr="00380760">
              <w:rPr>
                <w:rFonts w:hint="eastAsia"/>
                <w:sz w:val="21"/>
                <w:szCs w:val="21"/>
              </w:rPr>
              <w:t>項目</w:t>
            </w:r>
          </w:p>
          <w:p w14:paraId="41E6EC6B" w14:textId="3235D11A" w:rsidR="002E4F2F" w:rsidRPr="00380760" w:rsidRDefault="002E4F2F" w:rsidP="002E4F2F">
            <w:pPr>
              <w:rPr>
                <w:sz w:val="21"/>
                <w:szCs w:val="21"/>
              </w:rPr>
            </w:pP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w:t>
            </w:r>
          </w:p>
        </w:tc>
        <w:tc>
          <w:tcPr>
            <w:tcW w:w="2552" w:type="dxa"/>
            <w:shd w:val="clear" w:color="auto" w:fill="auto"/>
          </w:tcPr>
          <w:p w14:paraId="192925B9" w14:textId="03A4F7BB" w:rsidR="002E4F2F" w:rsidRPr="00380760" w:rsidRDefault="002E4F2F" w:rsidP="002E4F2F">
            <w:pPr>
              <w:rPr>
                <w:sz w:val="21"/>
                <w:szCs w:val="21"/>
              </w:rPr>
            </w:pPr>
            <w:r w:rsidRPr="00380760">
              <w:rPr>
                <w:rFonts w:hint="eastAsia"/>
                <w:sz w:val="21"/>
                <w:szCs w:val="21"/>
              </w:rPr>
              <w:t>様式○</w:t>
            </w:r>
            <w:r w:rsidR="007F6C32" w:rsidRPr="00ED3F10">
              <w:rPr>
                <w:rFonts w:hint="eastAsia"/>
                <w:color w:val="000000" w:themeColor="text1"/>
                <w:sz w:val="21"/>
                <w:szCs w:val="21"/>
              </w:rPr>
              <w:t>-</w:t>
            </w:r>
            <w:r w:rsidRPr="00380760">
              <w:rPr>
                <w:rFonts w:hint="eastAsia"/>
                <w:sz w:val="21"/>
                <w:szCs w:val="21"/>
              </w:rPr>
              <w:t>○における販売数量（</w:t>
            </w:r>
            <w:r w:rsidRPr="00380760">
              <w:rPr>
                <w:rFonts w:hint="eastAsia"/>
                <w:sz w:val="21"/>
                <w:szCs w:val="21"/>
              </w:rPr>
              <w:t>kg</w:t>
            </w:r>
            <w:r w:rsidRPr="00380760">
              <w:rPr>
                <w:rFonts w:hint="eastAsia"/>
                <w:sz w:val="21"/>
                <w:szCs w:val="21"/>
              </w:rPr>
              <w:t>）及び販売金額税抜（円）に記載の【　】で囲んだ部分</w:t>
            </w:r>
          </w:p>
          <w:p w14:paraId="09C69FEF" w14:textId="77777777" w:rsidR="002E4F2F" w:rsidRPr="00380760" w:rsidRDefault="002E4F2F" w:rsidP="002E4F2F">
            <w:pPr>
              <w:rPr>
                <w:sz w:val="21"/>
                <w:szCs w:val="21"/>
              </w:rPr>
            </w:pPr>
          </w:p>
        </w:tc>
        <w:tc>
          <w:tcPr>
            <w:tcW w:w="2693" w:type="dxa"/>
          </w:tcPr>
          <w:p w14:paraId="22A5CFA0" w14:textId="5A98D97C" w:rsidR="002E4F2F" w:rsidRPr="00380760" w:rsidRDefault="002E4F2F" w:rsidP="002E4F2F">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04AEA467" w14:textId="77777777" w:rsidR="002E4F2F" w:rsidRPr="00B2799E" w:rsidRDefault="002E4F2F" w:rsidP="002E4F2F">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774939582"/>
                <w:placeholder>
                  <w:docPart w:val="BD582727E7944A63B21DB5C83FC05A1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3AE5BCAA" w14:textId="77777777" w:rsidR="002E4F2F" w:rsidRPr="00B2799E" w:rsidRDefault="002E4F2F" w:rsidP="002E4F2F">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348869488"/>
                <w:placeholder>
                  <w:docPart w:val="32E10F50F50C4C488AD36D44E646250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7D238C31" w14:textId="34DC5B7D" w:rsidR="002E4F2F" w:rsidRPr="00380760" w:rsidRDefault="002E4F2F" w:rsidP="002E4F2F">
            <w:pPr>
              <w:rPr>
                <w:sz w:val="21"/>
                <w:szCs w:val="21"/>
              </w:rPr>
            </w:pPr>
          </w:p>
        </w:tc>
      </w:tr>
      <w:tr w:rsidR="002E4F2F" w:rsidRPr="00380760" w14:paraId="2269A3BA" w14:textId="77777777" w:rsidTr="00F56EB0">
        <w:tc>
          <w:tcPr>
            <w:tcW w:w="426" w:type="dxa"/>
            <w:shd w:val="clear" w:color="auto" w:fill="auto"/>
          </w:tcPr>
          <w:p w14:paraId="6B7508B5" w14:textId="27A2408E" w:rsidR="002E4F2F" w:rsidRPr="00380760" w:rsidRDefault="002E4F2F" w:rsidP="002E4F2F">
            <w:pPr>
              <w:rPr>
                <w:sz w:val="21"/>
                <w:szCs w:val="21"/>
              </w:rPr>
            </w:pPr>
            <w:r w:rsidRPr="00380760">
              <w:rPr>
                <w:rFonts w:hint="eastAsia"/>
                <w:sz w:val="21"/>
                <w:szCs w:val="21"/>
              </w:rPr>
              <w:t>３</w:t>
            </w:r>
          </w:p>
        </w:tc>
        <w:tc>
          <w:tcPr>
            <w:tcW w:w="1383" w:type="dxa"/>
            <w:shd w:val="clear" w:color="auto" w:fill="auto"/>
          </w:tcPr>
          <w:p w14:paraId="2A58FA75" w14:textId="77777777" w:rsidR="002E4F2F" w:rsidRPr="00380760" w:rsidRDefault="002E4F2F" w:rsidP="002E4F2F">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2B7D6FED" w14:textId="1EFF21FC" w:rsidR="002E4F2F" w:rsidRPr="00380760" w:rsidRDefault="002E4F2F" w:rsidP="002E4F2F">
            <w:pPr>
              <w:rPr>
                <w:sz w:val="21"/>
                <w:szCs w:val="21"/>
                <w:lang w:eastAsia="zh-TW"/>
              </w:rPr>
            </w:pPr>
            <w:r w:rsidRPr="00380760">
              <w:rPr>
                <w:rFonts w:hint="eastAsia"/>
                <w:sz w:val="21"/>
                <w:szCs w:val="21"/>
                <w:lang w:eastAsia="zh-TW"/>
              </w:rPr>
              <w:t>○</w:t>
            </w:r>
            <w:r w:rsidR="007F6C32" w:rsidRPr="00ED3F10">
              <w:rPr>
                <w:rFonts w:hint="eastAsia"/>
                <w:color w:val="000000" w:themeColor="text1"/>
                <w:sz w:val="21"/>
                <w:szCs w:val="21"/>
              </w:rPr>
              <w:t>-</w:t>
            </w:r>
            <w:r w:rsidRPr="00380760">
              <w:rPr>
                <w:rFonts w:hint="eastAsia"/>
                <w:sz w:val="21"/>
                <w:szCs w:val="21"/>
                <w:lang w:eastAsia="zh-TW"/>
              </w:rPr>
              <w:t>○</w:t>
            </w:r>
            <w:r w:rsidR="007F6C32" w:rsidRPr="00ED3F10">
              <w:rPr>
                <w:rFonts w:hint="eastAsia"/>
                <w:color w:val="000000" w:themeColor="text1"/>
                <w:sz w:val="21"/>
                <w:szCs w:val="21"/>
              </w:rPr>
              <w:t>-</w:t>
            </w:r>
            <w:r w:rsidRPr="00380760">
              <w:rPr>
                <w:rFonts w:hint="eastAsia"/>
                <w:sz w:val="21"/>
                <w:szCs w:val="21"/>
                <w:lang w:eastAsia="zh-TW"/>
              </w:rPr>
              <w:t>○</w:t>
            </w:r>
          </w:p>
        </w:tc>
        <w:tc>
          <w:tcPr>
            <w:tcW w:w="2552" w:type="dxa"/>
            <w:shd w:val="clear" w:color="auto" w:fill="auto"/>
          </w:tcPr>
          <w:p w14:paraId="6E1B05C4" w14:textId="13C69376" w:rsidR="002E4F2F" w:rsidRPr="00380760" w:rsidRDefault="002E4F2F" w:rsidP="002E4F2F">
            <w:pPr>
              <w:rPr>
                <w:sz w:val="21"/>
                <w:szCs w:val="21"/>
              </w:rPr>
            </w:pPr>
            <w:r w:rsidRPr="00380760">
              <w:rPr>
                <w:rFonts w:hint="eastAsia"/>
                <w:sz w:val="21"/>
                <w:szCs w:val="21"/>
              </w:rPr>
              <w:t>添付資料○</w:t>
            </w:r>
            <w:r w:rsidR="007F6C32" w:rsidRPr="00ED3F10">
              <w:rPr>
                <w:rFonts w:hint="eastAsia"/>
                <w:color w:val="000000" w:themeColor="text1"/>
                <w:sz w:val="21"/>
                <w:szCs w:val="21"/>
              </w:rPr>
              <w:t>-</w:t>
            </w: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○（添付資料一覧表の通番○○「全従業員給与」）に記載の給与額の【　】で囲んだ部分</w:t>
            </w:r>
          </w:p>
          <w:p w14:paraId="3A44E144" w14:textId="77777777" w:rsidR="002E4F2F" w:rsidRPr="00380760" w:rsidRDefault="002E4F2F" w:rsidP="002E4F2F">
            <w:pPr>
              <w:rPr>
                <w:sz w:val="21"/>
                <w:szCs w:val="21"/>
              </w:rPr>
            </w:pPr>
          </w:p>
        </w:tc>
        <w:tc>
          <w:tcPr>
            <w:tcW w:w="2693" w:type="dxa"/>
          </w:tcPr>
          <w:p w14:paraId="650FB11D" w14:textId="77777777" w:rsidR="002E4F2F" w:rsidRPr="006E2BE1" w:rsidRDefault="002E4F2F" w:rsidP="002E4F2F">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7F82C66A" w14:textId="260A9B2D" w:rsidR="002E4F2F" w:rsidRPr="00380760" w:rsidRDefault="002E4F2F" w:rsidP="002E4F2F">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2CC7E4B0" w14:textId="77777777" w:rsidR="002E4F2F" w:rsidRPr="00B2799E" w:rsidRDefault="002E4F2F" w:rsidP="002E4F2F">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sz w:val="16"/>
                  <w:szCs w:val="16"/>
                </w:rPr>
                <w:alias w:val="秘密情報として取り扱われる事例"/>
                <w:tag w:val="秘密情報"/>
                <w:id w:val="1316842087"/>
                <w:placeholder>
                  <w:docPart w:val="8B3F656749DE4017B44057B96B1D637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5702D31B" w14:textId="7FEFC790" w:rsidR="002E4F2F" w:rsidRPr="00380760" w:rsidRDefault="002E4F2F" w:rsidP="002E4F2F">
            <w:pPr>
              <w:rPr>
                <w:sz w:val="21"/>
                <w:szCs w:val="21"/>
              </w:rPr>
            </w:pPr>
          </w:p>
        </w:tc>
      </w:tr>
      <w:tr w:rsidR="002E4F2F" w:rsidRPr="00380760" w14:paraId="399DD408" w14:textId="77777777" w:rsidTr="00F56EB0">
        <w:trPr>
          <w:trHeight w:val="966"/>
        </w:trPr>
        <w:tc>
          <w:tcPr>
            <w:tcW w:w="426" w:type="dxa"/>
            <w:shd w:val="clear" w:color="auto" w:fill="auto"/>
          </w:tcPr>
          <w:p w14:paraId="49BAE625" w14:textId="558BBACC" w:rsidR="002E4F2F" w:rsidRPr="00380760" w:rsidRDefault="002E4F2F" w:rsidP="002E4F2F">
            <w:pPr>
              <w:rPr>
                <w:sz w:val="21"/>
                <w:szCs w:val="21"/>
              </w:rPr>
            </w:pPr>
            <w:r w:rsidRPr="00380760">
              <w:rPr>
                <w:rFonts w:hint="eastAsia"/>
                <w:sz w:val="21"/>
                <w:szCs w:val="21"/>
              </w:rPr>
              <w:t>４</w:t>
            </w:r>
          </w:p>
        </w:tc>
        <w:tc>
          <w:tcPr>
            <w:tcW w:w="1383" w:type="dxa"/>
            <w:shd w:val="clear" w:color="auto" w:fill="auto"/>
          </w:tcPr>
          <w:p w14:paraId="221BEF89" w14:textId="77777777" w:rsidR="002E4F2F" w:rsidRPr="00380760" w:rsidRDefault="002E4F2F" w:rsidP="002E4F2F">
            <w:pPr>
              <w:rPr>
                <w:sz w:val="21"/>
                <w:szCs w:val="21"/>
              </w:rPr>
            </w:pPr>
          </w:p>
        </w:tc>
        <w:tc>
          <w:tcPr>
            <w:tcW w:w="2552" w:type="dxa"/>
            <w:shd w:val="clear" w:color="auto" w:fill="auto"/>
          </w:tcPr>
          <w:p w14:paraId="24C1294C" w14:textId="77777777" w:rsidR="002E4F2F" w:rsidRPr="00380760" w:rsidRDefault="002E4F2F" w:rsidP="002E4F2F">
            <w:pPr>
              <w:rPr>
                <w:sz w:val="21"/>
                <w:szCs w:val="21"/>
              </w:rPr>
            </w:pPr>
          </w:p>
        </w:tc>
        <w:tc>
          <w:tcPr>
            <w:tcW w:w="2693" w:type="dxa"/>
          </w:tcPr>
          <w:p w14:paraId="6C8A1087" w14:textId="77777777" w:rsidR="002E4F2F" w:rsidRPr="006E2BE1" w:rsidRDefault="002E4F2F" w:rsidP="002E4F2F">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5A09E0" w14:textId="77777777" w:rsidR="002E4F2F" w:rsidRPr="00380760" w:rsidRDefault="002E4F2F" w:rsidP="002E4F2F">
            <w:pPr>
              <w:rPr>
                <w:sz w:val="21"/>
                <w:szCs w:val="21"/>
              </w:rPr>
            </w:pPr>
          </w:p>
        </w:tc>
        <w:tc>
          <w:tcPr>
            <w:tcW w:w="1892" w:type="dxa"/>
            <w:shd w:val="clear" w:color="auto" w:fill="auto"/>
          </w:tcPr>
          <w:p w14:paraId="07A904E1" w14:textId="77777777" w:rsidR="002E4F2F" w:rsidRPr="006E2BE1" w:rsidRDefault="002E4F2F" w:rsidP="002E4F2F">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967342137"/>
                <w:placeholder>
                  <w:docPart w:val="91DD6CA08A144ECC80B6C0F794D52A9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7A2CECB3" w14:textId="77777777" w:rsidR="002E4F2F" w:rsidRPr="006E2BE1" w:rsidRDefault="002E4F2F" w:rsidP="002E4F2F">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654835591"/>
                <w:placeholder>
                  <w:docPart w:val="FB7C104F2FBF4D31BD6DC676A584CFA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63991DF" w14:textId="28817B60" w:rsidR="002E4F2F" w:rsidRPr="00380760" w:rsidRDefault="002E4F2F" w:rsidP="002E4F2F">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705901864"/>
                <w:placeholder>
                  <w:docPart w:val="A731A9863E0D4EC9A285C79DA59A089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2E4F2F" w:rsidRPr="00380760" w14:paraId="78551CE6" w14:textId="77777777" w:rsidTr="00F56EB0">
        <w:trPr>
          <w:trHeight w:val="966"/>
        </w:trPr>
        <w:tc>
          <w:tcPr>
            <w:tcW w:w="426" w:type="dxa"/>
            <w:shd w:val="clear" w:color="auto" w:fill="auto"/>
          </w:tcPr>
          <w:p w14:paraId="6DA7BF07" w14:textId="3E490D02" w:rsidR="002E4F2F" w:rsidRPr="00380760" w:rsidRDefault="002E4F2F" w:rsidP="002E4F2F">
            <w:pPr>
              <w:rPr>
                <w:sz w:val="21"/>
                <w:szCs w:val="21"/>
              </w:rPr>
            </w:pPr>
            <w:r>
              <w:rPr>
                <w:rFonts w:hint="eastAsia"/>
                <w:sz w:val="21"/>
                <w:szCs w:val="21"/>
              </w:rPr>
              <w:t>５</w:t>
            </w:r>
          </w:p>
        </w:tc>
        <w:tc>
          <w:tcPr>
            <w:tcW w:w="1383" w:type="dxa"/>
            <w:shd w:val="clear" w:color="auto" w:fill="auto"/>
          </w:tcPr>
          <w:p w14:paraId="575854D8" w14:textId="77777777" w:rsidR="002E4F2F" w:rsidRPr="00380760" w:rsidRDefault="002E4F2F" w:rsidP="002E4F2F">
            <w:pPr>
              <w:rPr>
                <w:sz w:val="21"/>
                <w:szCs w:val="21"/>
              </w:rPr>
            </w:pPr>
          </w:p>
        </w:tc>
        <w:tc>
          <w:tcPr>
            <w:tcW w:w="2552" w:type="dxa"/>
            <w:shd w:val="clear" w:color="auto" w:fill="auto"/>
          </w:tcPr>
          <w:p w14:paraId="72BBD27C" w14:textId="77777777" w:rsidR="002E4F2F" w:rsidRPr="00380760" w:rsidRDefault="002E4F2F" w:rsidP="002E4F2F">
            <w:pPr>
              <w:rPr>
                <w:sz w:val="21"/>
                <w:szCs w:val="21"/>
              </w:rPr>
            </w:pPr>
          </w:p>
        </w:tc>
        <w:tc>
          <w:tcPr>
            <w:tcW w:w="2693" w:type="dxa"/>
          </w:tcPr>
          <w:p w14:paraId="2A86CE18" w14:textId="1384DBF9" w:rsidR="002E4F2F" w:rsidRPr="00380760" w:rsidRDefault="002E4F2F" w:rsidP="002E4F2F">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6AF7958E" w14:textId="77777777" w:rsidR="002E4F2F" w:rsidRPr="006E2BE1" w:rsidRDefault="002E4F2F" w:rsidP="002E4F2F">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564925678"/>
                <w:placeholder>
                  <w:docPart w:val="78AC2044F4ED45A68079774685F452B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373147F8" w14:textId="77777777" w:rsidR="002E4F2F" w:rsidRPr="006E2BE1" w:rsidRDefault="002E4F2F" w:rsidP="002E4F2F">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720178768"/>
                <w:placeholder>
                  <w:docPart w:val="A8F0246B34A640C2B1EE6D5F912E722E"/>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09D29B1" w14:textId="78A2D7C5" w:rsidR="002E4F2F" w:rsidRPr="00380760" w:rsidRDefault="002E4F2F" w:rsidP="002E4F2F">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558517178"/>
                <w:placeholder>
                  <w:docPart w:val="53D5EFF0FE0A4A458DD2D99CBFF36E6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76DBFD56" w14:textId="77777777" w:rsidR="00F56EB0" w:rsidRPr="00126557" w:rsidRDefault="00F56EB0" w:rsidP="00F56EB0">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00B9CC31" w14:textId="1C7DCAD9" w:rsidR="004D2697" w:rsidRPr="004F6D7B" w:rsidRDefault="003C0E23" w:rsidP="00F61A1E">
      <w:pPr>
        <w:pStyle w:val="af5"/>
        <w:ind w:leftChars="0" w:left="450" w:hangingChars="250" w:hanging="450"/>
        <w:rPr>
          <w:rFonts w:ascii="ＭＳ ゴシック" w:eastAsia="ＭＳ ゴシック" w:hAnsi="ＭＳ ゴシック"/>
          <w:sz w:val="18"/>
          <w:szCs w:val="18"/>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）秘密の理由を記載する際に</w:t>
      </w:r>
      <w:r w:rsidRPr="00686FAD">
        <w:rPr>
          <w:rFonts w:ascii="ＭＳ ゴシック" w:eastAsia="ＭＳ ゴシック" w:hAnsi="ＭＳ ゴシック"/>
          <w:sz w:val="18"/>
          <w:szCs w:val="18"/>
        </w:rPr>
        <w:t>は、</w:t>
      </w:r>
      <w:r w:rsidR="00B02C6B" w:rsidRPr="00B6068D">
        <w:rPr>
          <w:rFonts w:ascii="ＭＳ ゴシック" w:eastAsia="ＭＳ ゴシック" w:hAnsi="ＭＳ ゴシック" w:hint="eastAsia"/>
          <w:b/>
          <w:sz w:val="18"/>
          <w:szCs w:val="18"/>
          <w:u w:val="single"/>
        </w:rPr>
        <w:t>「不当廉売関税の課税に関する調査への協力のお願い（利害関係者等共通）」</w:t>
      </w:r>
      <w:r w:rsidR="00A97C98" w:rsidRPr="00EE3F01">
        <w:rPr>
          <w:rFonts w:ascii="ＭＳ ゴシック" w:eastAsia="ＭＳ ゴシック" w:hAnsi="ＭＳ ゴシック" w:hint="eastAsia"/>
          <w:sz w:val="18"/>
          <w:szCs w:val="18"/>
        </w:rPr>
        <w:t>の</w:t>
      </w:r>
      <w:r w:rsidR="004035C6" w:rsidRPr="00EE3F01">
        <w:rPr>
          <w:rFonts w:ascii="ＭＳ ゴシック" w:eastAsia="ＭＳ ゴシック" w:hAnsi="ＭＳ ゴシック" w:hint="eastAsia"/>
          <w:sz w:val="18"/>
          <w:szCs w:val="18"/>
        </w:rPr>
        <w:t>別冊</w:t>
      </w:r>
      <w:r w:rsidR="00E2405F" w:rsidRPr="00EE3F01">
        <w:rPr>
          <w:rFonts w:ascii="ＭＳ ゴシック" w:eastAsia="ＭＳ ゴシック" w:hAnsi="ＭＳ ゴシック" w:hint="eastAsia"/>
          <w:sz w:val="18"/>
          <w:szCs w:val="18"/>
        </w:rPr>
        <w:t>「【資料２－２】秘密情報として取り扱われる事例」を参考にし</w:t>
      </w:r>
      <w:r w:rsidR="004D2697" w:rsidRPr="00EE3F01">
        <w:rPr>
          <w:rFonts w:ascii="ＭＳ ゴシック" w:eastAsia="ＭＳ ゴシック" w:hAnsi="ＭＳ ゴシック" w:hint="eastAsia"/>
          <w:sz w:val="18"/>
          <w:szCs w:val="18"/>
        </w:rPr>
        <w:t>た上で、右か</w:t>
      </w:r>
      <w:r w:rsidR="004D2697">
        <w:rPr>
          <w:rFonts w:ascii="ＭＳ ゴシック" w:eastAsia="ＭＳ ゴシック" w:hAnsi="ＭＳ ゴシック" w:hint="eastAsia"/>
          <w:sz w:val="18"/>
          <w:szCs w:val="18"/>
        </w:rPr>
        <w:t>ら1列目においてプルダウンから該当するものを選択し</w:t>
      </w:r>
      <w:r w:rsidR="004D2697" w:rsidRPr="00A36E76">
        <w:rPr>
          <w:rFonts w:ascii="ＭＳ ゴシック" w:eastAsia="ＭＳ ゴシック" w:hAnsi="ＭＳ ゴシック"/>
          <w:sz w:val="18"/>
          <w:szCs w:val="18"/>
        </w:rPr>
        <w:t>てください。</w:t>
      </w:r>
      <w:r w:rsidR="004D2697" w:rsidRPr="00DB2981">
        <w:rPr>
          <w:rFonts w:ascii="ＭＳ ゴシック" w:eastAsia="ＭＳ ゴシック" w:hAnsi="ＭＳ ゴシック" w:hint="eastAsia"/>
          <w:sz w:val="18"/>
          <w:szCs w:val="18"/>
          <w:u w:val="single"/>
        </w:rPr>
        <w:t>１．（16）又は（17）を選択した場合には</w:t>
      </w:r>
      <w:r w:rsidR="004D2697">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0C982C4" w14:textId="4FD364EE" w:rsidR="00024BF6" w:rsidRPr="00A66854" w:rsidRDefault="00F56EB0" w:rsidP="00F56EB0">
      <w:pPr>
        <w:rPr>
          <w:rFonts w:ascii="ＭＳ ゴシック" w:eastAsia="ＭＳ ゴシック" w:hAnsi="ＭＳ ゴシック"/>
        </w:rPr>
      </w:pPr>
      <w:r w:rsidRPr="008D1BAA">
        <w:rPr>
          <w:rFonts w:ascii="ＭＳ 明朝" w:hAnsi="ＭＳ 明朝"/>
        </w:rPr>
        <w:br w:type="page"/>
      </w:r>
      <w:r w:rsidR="001C7366" w:rsidRPr="001C7366">
        <w:rPr>
          <w:rFonts w:ascii="ＭＳ ゴシック" w:eastAsia="ＭＳ ゴシック" w:hAnsi="ＭＳ ゴシック" w:hint="eastAsia"/>
          <w:sz w:val="20"/>
          <w:bdr w:val="single" w:sz="4" w:space="0" w:color="auto"/>
          <w:shd w:val="pct15" w:color="auto" w:fill="FFFFFF"/>
        </w:rPr>
        <w:lastRenderedPageBreak/>
        <w:t>【</w:t>
      </w:r>
      <w:r w:rsidR="001C7366">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sidR="001C7366">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0015A5EF" w14:textId="77777777" w:rsidR="00024BF6" w:rsidRPr="00FD0C2A" w:rsidRDefault="00024BF6" w:rsidP="00FD0C2A">
      <w:r w:rsidRPr="00FD0C2A">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fldChar w:fldCharType="end"/>
      </w:r>
    </w:p>
    <w:p w14:paraId="598B717A" w14:textId="77777777" w:rsidR="00024BF6" w:rsidRPr="00FD0C2A" w:rsidRDefault="00024BF6" w:rsidP="00FD0C2A">
      <w:pPr>
        <w:ind w:firstLineChars="100" w:firstLine="220"/>
      </w:pPr>
      <w:r w:rsidRPr="00FD0C2A">
        <w:rPr>
          <w:rFonts w:hint="eastAsia"/>
        </w:rPr>
        <w:t>財務大臣　宛て</w:t>
      </w:r>
    </w:p>
    <w:p w14:paraId="558D433E" w14:textId="77777777" w:rsidR="00024BF6" w:rsidRDefault="00024BF6" w:rsidP="00FD0C2A"/>
    <w:p w14:paraId="2759748C" w14:textId="77777777" w:rsidR="00FD0C2A" w:rsidRPr="00D6449A" w:rsidRDefault="00FD0C2A" w:rsidP="00FD0C2A"/>
    <w:p w14:paraId="2DD8DC3A" w14:textId="77777777" w:rsidR="00FD0C2A" w:rsidRPr="00FD0C2A" w:rsidRDefault="00FD0C2A" w:rsidP="00FD0C2A">
      <w:pPr>
        <w:ind w:firstLineChars="2100" w:firstLine="4620"/>
      </w:pPr>
      <w:r w:rsidRPr="00FD0C2A">
        <w:rPr>
          <w:rFonts w:hint="eastAsia"/>
        </w:rPr>
        <w:t>事業者名</w:t>
      </w:r>
    </w:p>
    <w:p w14:paraId="73856DD7" w14:textId="566D236D" w:rsidR="00FD0C2A" w:rsidRPr="00FD0C2A" w:rsidRDefault="00FD0C2A" w:rsidP="00FD0C2A">
      <w:pPr>
        <w:ind w:firstLineChars="2100" w:firstLine="4620"/>
      </w:pPr>
      <w:r w:rsidRPr="00FD0C2A">
        <w:rPr>
          <w:rFonts w:hint="eastAsia"/>
        </w:rPr>
        <w:t xml:space="preserve">　代表者役職・氏名　　　　　　　　　</w:t>
      </w:r>
    </w:p>
    <w:p w14:paraId="60D3C9F7" w14:textId="33F4F7E5" w:rsidR="00FD0C2A" w:rsidRPr="00FD0C2A" w:rsidRDefault="00FD0C2A" w:rsidP="00FD0C2A">
      <w:pPr>
        <w:ind w:firstLineChars="2100" w:firstLine="4620"/>
        <w:rPr>
          <w:lang w:eastAsia="zh-TW"/>
        </w:rPr>
      </w:pPr>
      <w:r w:rsidRPr="00FD0C2A">
        <w:rPr>
          <w:rFonts w:hint="eastAsia"/>
        </w:rPr>
        <w:t xml:space="preserve">　</w:t>
      </w:r>
      <w:r w:rsidRPr="00FD0C2A">
        <w:rPr>
          <w:rFonts w:hint="eastAsia"/>
          <w:lang w:eastAsia="zh-TW"/>
        </w:rPr>
        <w:t>（代表取締役社長　○○　○○）</w:t>
      </w:r>
    </w:p>
    <w:p w14:paraId="37F7E21F" w14:textId="57D6EA3A" w:rsidR="00FD0C2A" w:rsidRPr="00FD0C2A" w:rsidRDefault="00FD0C2A" w:rsidP="00FD0C2A">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FD0C2A" w:rsidRDefault="00024BF6" w:rsidP="00FD0C2A"/>
    <w:p w14:paraId="1902C02A" w14:textId="77777777" w:rsidR="00024BF6" w:rsidRPr="00FD0C2A" w:rsidRDefault="00024BF6" w:rsidP="00FD0C2A"/>
    <w:p w14:paraId="1992D73D" w14:textId="7B03CFFC" w:rsidR="00024BF6" w:rsidRPr="00A36E76" w:rsidRDefault="00AB3076" w:rsidP="00E2405F">
      <w:pPr>
        <w:ind w:leftChars="1" w:left="141" w:rightChars="37" w:right="81" w:hangingChars="63" w:hanging="139"/>
      </w:pPr>
      <w:r w:rsidRPr="00EE3F01">
        <w:rPr>
          <w:rFonts w:hint="eastAsia"/>
        </w:rPr>
        <w:t>「</w:t>
      </w:r>
      <w:r w:rsidR="004035C6" w:rsidRPr="00EE3F01">
        <w:rPr>
          <w:rFonts w:hint="eastAsia"/>
        </w:rPr>
        <w:t>中華人民共和国産</w:t>
      </w:r>
      <w:r w:rsidR="00397170" w:rsidRPr="00F63079">
        <w:rPr>
          <w:rFonts w:hint="eastAsia"/>
        </w:rPr>
        <w:t>並びに台湾、澎湖諸島、金門及び馬祖から成る独立の関税地域</w:t>
      </w:r>
      <w:r w:rsidR="004035C6" w:rsidRPr="00EE3F01">
        <w:rPr>
          <w:rFonts w:hint="eastAsia"/>
        </w:rPr>
        <w:t>産ニッケル系ステンレス冷延鋼帯及び冷延鋼板</w:t>
      </w:r>
      <w:r w:rsidRPr="00EE3F01">
        <w:rPr>
          <w:rFonts w:hint="eastAsia"/>
        </w:rPr>
        <w:t>に</w:t>
      </w:r>
      <w:r w:rsidR="00EE0152" w:rsidRPr="00EE3F01">
        <w:rPr>
          <w:rFonts w:hint="eastAsia"/>
        </w:rPr>
        <w:t>対する</w:t>
      </w:r>
      <w:r w:rsidRPr="00EE3F01">
        <w:rPr>
          <w:rFonts w:hint="eastAsia"/>
        </w:rPr>
        <w:t>不当廉売関税の</w:t>
      </w:r>
      <w:r w:rsidR="00E002B3" w:rsidRPr="00EE3F01">
        <w:rPr>
          <w:rFonts w:hint="eastAsia"/>
        </w:rPr>
        <w:t>課税に関する</w:t>
      </w:r>
      <w:r w:rsidRPr="00EE3F01">
        <w:rPr>
          <w:rFonts w:hint="eastAsia"/>
        </w:rPr>
        <w:t>調査」</w:t>
      </w:r>
      <w:r w:rsidR="00024BF6" w:rsidRPr="00EE3F01">
        <w:rPr>
          <w:rFonts w:hint="eastAsia"/>
        </w:rPr>
        <w:t>に係る</w:t>
      </w:r>
      <w:r w:rsidR="0034280C" w:rsidRPr="00EE3F01">
        <w:rPr>
          <w:rFonts w:hint="eastAsia"/>
        </w:rPr>
        <w:t>「</w:t>
      </w:r>
      <w:r w:rsidR="00A30D17" w:rsidRPr="00EE3F01">
        <w:rPr>
          <w:rFonts w:hint="eastAsia"/>
        </w:rPr>
        <w:t>中華人民共和国における国内向け同種の貨物及び第三国向け同種の貨物の生産及び販売について市場経済の条件が浸透している事実の</w:t>
      </w:r>
      <w:r w:rsidR="00A30D17" w:rsidRPr="00A30D17">
        <w:rPr>
          <w:rFonts w:hint="eastAsia"/>
        </w:rPr>
        <w:t>有無に関する調査の質問状</w:t>
      </w:r>
      <w:r w:rsidR="0034280C" w:rsidRPr="00A36E76">
        <w:rPr>
          <w:rFonts w:hint="eastAsia"/>
        </w:rPr>
        <w:t>」</w:t>
      </w:r>
      <w:r w:rsidR="00024BF6" w:rsidRPr="00A36E76">
        <w:rPr>
          <w:rFonts w:hint="eastAsia"/>
        </w:rPr>
        <w:t>の提出について</w:t>
      </w:r>
    </w:p>
    <w:p w14:paraId="3157F9AE" w14:textId="77777777" w:rsidR="00EA2983" w:rsidRPr="00A36E76" w:rsidRDefault="00EA2983" w:rsidP="00FD0C2A">
      <w:pPr>
        <w:tabs>
          <w:tab w:val="left" w:pos="7797"/>
        </w:tabs>
        <w:ind w:leftChars="386" w:left="849" w:rightChars="424" w:right="933"/>
      </w:pPr>
    </w:p>
    <w:p w14:paraId="17125CBC" w14:textId="77777777" w:rsidR="00953796" w:rsidRPr="00A36E76" w:rsidRDefault="00953796" w:rsidP="00FD0C2A">
      <w:pPr>
        <w:tabs>
          <w:tab w:val="left" w:pos="7797"/>
        </w:tabs>
        <w:ind w:leftChars="386" w:left="849" w:rightChars="424" w:right="933"/>
      </w:pPr>
    </w:p>
    <w:p w14:paraId="367C4794" w14:textId="6A1E3BDE" w:rsidR="00EA2983" w:rsidRPr="00A36E76" w:rsidRDefault="00EA2983" w:rsidP="00EA2983">
      <w:pPr>
        <w:ind w:firstLineChars="100" w:firstLine="220"/>
      </w:pPr>
      <w:r w:rsidRPr="00A36E76">
        <w:rPr>
          <w:rFonts w:hint="eastAsia"/>
        </w:rPr>
        <w:t>標記の件について、</w:t>
      </w:r>
      <w:r w:rsidR="00055623" w:rsidRPr="00A36E76">
        <w:rPr>
          <w:rFonts w:hint="eastAsia"/>
        </w:rPr>
        <w:t>下表に記載の</w:t>
      </w:r>
      <w:r w:rsidRPr="00A36E76">
        <w:rPr>
          <w:rFonts w:hint="eastAsia"/>
        </w:rPr>
        <w:t>質問状</w:t>
      </w:r>
      <w:r w:rsidR="00055623" w:rsidRPr="00A36E76">
        <w:rPr>
          <w:rFonts w:hint="eastAsia"/>
        </w:rPr>
        <w:t>の回答を提出</w:t>
      </w:r>
      <w:r w:rsidR="00951CF8" w:rsidRPr="00A36E76">
        <w:rPr>
          <w:rFonts w:hint="eastAsia"/>
        </w:rPr>
        <w:t>するとともに</w:t>
      </w:r>
      <w:r w:rsidR="00055623" w:rsidRPr="00A36E76">
        <w:rPr>
          <w:rFonts w:hint="eastAsia"/>
        </w:rPr>
        <w:t>、</w:t>
      </w:r>
      <w:r w:rsidR="00951CF8" w:rsidRPr="00A36E76">
        <w:rPr>
          <w:rFonts w:hint="eastAsia"/>
        </w:rPr>
        <w:t>提出</w:t>
      </w:r>
      <w:r w:rsidR="00055623" w:rsidRPr="00A36E76">
        <w:rPr>
          <w:rFonts w:hint="eastAsia"/>
        </w:rPr>
        <w:t>書面</w:t>
      </w:r>
      <w:r w:rsidR="00951CF8" w:rsidRPr="00A36E76">
        <w:rPr>
          <w:rFonts w:hint="eastAsia"/>
        </w:rPr>
        <w:t>等</w:t>
      </w:r>
      <w:r w:rsidR="00055623" w:rsidRPr="00A36E76">
        <w:rPr>
          <w:rFonts w:hint="eastAsia"/>
        </w:rPr>
        <w:t>に</w:t>
      </w:r>
      <w:r w:rsidR="00951CF8" w:rsidRPr="00A36E76">
        <w:rPr>
          <w:rFonts w:hint="eastAsia"/>
        </w:rPr>
        <w:t>係る</w:t>
      </w:r>
      <w:r w:rsidR="004E2743">
        <w:rPr>
          <w:rFonts w:hint="eastAsia"/>
        </w:rPr>
        <w:t>別紙の</w:t>
      </w:r>
      <w:r w:rsidRPr="00A36E76">
        <w:rPr>
          <w:rFonts w:hint="eastAsia"/>
        </w:rPr>
        <w:t>チェックリスト</w:t>
      </w:r>
      <w:r w:rsidR="00055623" w:rsidRPr="00A36E76">
        <w:rPr>
          <w:rFonts w:hint="eastAsia"/>
        </w:rPr>
        <w:t>を</w:t>
      </w:r>
      <w:r w:rsidRPr="00A36E76">
        <w:rPr>
          <w:rFonts w:hint="eastAsia"/>
        </w:rPr>
        <w:t>提出します。</w:t>
      </w:r>
    </w:p>
    <w:p w14:paraId="58D2C3D8" w14:textId="77777777" w:rsidR="00055623" w:rsidRPr="00A36E76" w:rsidRDefault="00055623" w:rsidP="00055623"/>
    <w:tbl>
      <w:tblPr>
        <w:tblStyle w:val="af3"/>
        <w:tblW w:w="0" w:type="auto"/>
        <w:jc w:val="center"/>
        <w:tblLook w:val="04A0" w:firstRow="1" w:lastRow="0" w:firstColumn="1" w:lastColumn="0" w:noHBand="0" w:noVBand="1"/>
      </w:tblPr>
      <w:tblGrid>
        <w:gridCol w:w="5630"/>
        <w:gridCol w:w="1110"/>
        <w:gridCol w:w="910"/>
        <w:gridCol w:w="1302"/>
      </w:tblGrid>
      <w:tr w:rsidR="003A2B5A" w:rsidRPr="00A36E76" w14:paraId="34DB45EF" w14:textId="45DFC830" w:rsidTr="003A2B5A">
        <w:trPr>
          <w:trHeight w:val="237"/>
          <w:jc w:val="center"/>
        </w:trPr>
        <w:tc>
          <w:tcPr>
            <w:tcW w:w="5630" w:type="dxa"/>
            <w:vAlign w:val="center"/>
          </w:tcPr>
          <w:p w14:paraId="054DDB1E" w14:textId="77777777" w:rsidR="003A2B5A" w:rsidRPr="003A2B5A" w:rsidRDefault="003A2B5A" w:rsidP="003A2B5A">
            <w:pPr>
              <w:jc w:val="center"/>
              <w:rPr>
                <w:rFonts w:ascii="ＭＳ ゴシック" w:eastAsia="ＭＳ ゴシック" w:hAnsi="ＭＳ ゴシック"/>
                <w:sz w:val="20"/>
                <w:szCs w:val="20"/>
              </w:rPr>
            </w:pPr>
            <w:r w:rsidRPr="003A2B5A">
              <w:rPr>
                <w:rFonts w:ascii="ＭＳ ゴシック" w:eastAsia="ＭＳ ゴシック" w:hAnsi="ＭＳ ゴシック" w:hint="eastAsia"/>
                <w:sz w:val="20"/>
                <w:szCs w:val="20"/>
              </w:rPr>
              <w:t>提出書面等の名称</w:t>
            </w:r>
          </w:p>
        </w:tc>
        <w:tc>
          <w:tcPr>
            <w:tcW w:w="1110" w:type="dxa"/>
            <w:vAlign w:val="center"/>
          </w:tcPr>
          <w:p w14:paraId="16DBB8AF" w14:textId="77777777" w:rsidR="003A2B5A" w:rsidRPr="003A2B5A" w:rsidRDefault="003A2B5A" w:rsidP="003A2B5A">
            <w:pPr>
              <w:jc w:val="center"/>
              <w:rPr>
                <w:rFonts w:ascii="ＭＳ ゴシック" w:eastAsia="ＭＳ ゴシック" w:hAnsi="ＭＳ ゴシック"/>
                <w:sz w:val="20"/>
                <w:szCs w:val="20"/>
              </w:rPr>
            </w:pPr>
            <w:r w:rsidRPr="003A2B5A">
              <w:rPr>
                <w:rFonts w:ascii="ＭＳ ゴシック" w:eastAsia="ＭＳ ゴシック" w:hAnsi="ＭＳ ゴシック" w:hint="eastAsia"/>
                <w:sz w:val="20"/>
                <w:szCs w:val="20"/>
              </w:rPr>
              <w:t>非開示版</w:t>
            </w:r>
          </w:p>
        </w:tc>
        <w:tc>
          <w:tcPr>
            <w:tcW w:w="910" w:type="dxa"/>
            <w:vAlign w:val="center"/>
          </w:tcPr>
          <w:p w14:paraId="0648E08D" w14:textId="77777777" w:rsidR="003A2B5A" w:rsidRPr="003A2B5A" w:rsidRDefault="003A2B5A" w:rsidP="003A2B5A">
            <w:pPr>
              <w:jc w:val="center"/>
              <w:rPr>
                <w:rFonts w:ascii="ＭＳ ゴシック" w:eastAsia="ＭＳ ゴシック" w:hAnsi="ＭＳ ゴシック"/>
                <w:sz w:val="20"/>
                <w:szCs w:val="20"/>
              </w:rPr>
            </w:pPr>
            <w:r w:rsidRPr="003A2B5A">
              <w:rPr>
                <w:rFonts w:ascii="ＭＳ ゴシック" w:eastAsia="ＭＳ ゴシック" w:hAnsi="ＭＳ ゴシック" w:hint="eastAsia"/>
                <w:sz w:val="20"/>
                <w:szCs w:val="20"/>
              </w:rPr>
              <w:t>開示版</w:t>
            </w:r>
          </w:p>
        </w:tc>
        <w:tc>
          <w:tcPr>
            <w:tcW w:w="1302" w:type="dxa"/>
            <w:vAlign w:val="center"/>
          </w:tcPr>
          <w:p w14:paraId="350FAE42" w14:textId="301F4F90" w:rsidR="003A2B5A" w:rsidRPr="003A2B5A" w:rsidRDefault="003A2B5A" w:rsidP="003A2B5A">
            <w:pPr>
              <w:jc w:val="center"/>
              <w:rPr>
                <w:rFonts w:ascii="ＭＳ ゴシック" w:eastAsia="ＭＳ ゴシック" w:hAnsi="ＭＳ ゴシック"/>
                <w:sz w:val="20"/>
                <w:szCs w:val="20"/>
              </w:rPr>
            </w:pPr>
            <w:r w:rsidRPr="003A2B5A">
              <w:rPr>
                <w:rFonts w:ascii="ＭＳ ゴシック" w:eastAsia="ＭＳ ゴシック" w:hAnsi="ＭＳ ゴシック" w:hint="eastAsia"/>
                <w:sz w:val="20"/>
                <w:szCs w:val="20"/>
              </w:rPr>
              <w:t>非開示・開示共通版</w:t>
            </w:r>
          </w:p>
        </w:tc>
      </w:tr>
      <w:tr w:rsidR="003A2B5A" w:rsidRPr="00A36E76" w14:paraId="030F6681" w14:textId="49F5F562" w:rsidTr="003A2B5A">
        <w:trPr>
          <w:trHeight w:val="1134"/>
          <w:jc w:val="center"/>
        </w:trPr>
        <w:tc>
          <w:tcPr>
            <w:tcW w:w="5630" w:type="dxa"/>
            <w:vAlign w:val="center"/>
          </w:tcPr>
          <w:p w14:paraId="17894F34" w14:textId="52B02B4B" w:rsidR="003A2B5A" w:rsidRPr="00B6473A" w:rsidRDefault="003A2B5A" w:rsidP="003A2B5A">
            <w:pPr>
              <w:ind w:left="12"/>
              <w:rPr>
                <w:rFonts w:ascii="ＭＳ ゴシック" w:eastAsia="ＭＳ ゴシック" w:hAnsi="ＭＳ ゴシック"/>
              </w:rPr>
            </w:pPr>
            <w:r w:rsidRPr="00B6473A">
              <w:rPr>
                <w:rFonts w:ascii="ＭＳ ゴシック" w:eastAsia="ＭＳ ゴシック" w:hAnsi="ＭＳ ゴシック" w:hint="eastAsia"/>
              </w:rPr>
              <w:t>中華人民共和国における国内向け同種の貨物及び第三国向け同種の貨物の生産及び販売について市場経済の条件が浸透している事実の有無に関する調査の質問状の回答</w:t>
            </w:r>
          </w:p>
        </w:tc>
        <w:tc>
          <w:tcPr>
            <w:tcW w:w="1110" w:type="dxa"/>
            <w:vAlign w:val="center"/>
          </w:tcPr>
          <w:p w14:paraId="09B04141" w14:textId="77777777" w:rsidR="003A2B5A" w:rsidRPr="00A36E76" w:rsidRDefault="003A2B5A" w:rsidP="00C0775B">
            <w:pPr>
              <w:rPr>
                <w:rFonts w:ascii="ＭＳ ゴシック" w:eastAsia="ＭＳ ゴシック" w:hAnsi="ＭＳ ゴシック"/>
                <w:sz w:val="24"/>
                <w:szCs w:val="24"/>
              </w:rPr>
            </w:pPr>
          </w:p>
        </w:tc>
        <w:tc>
          <w:tcPr>
            <w:tcW w:w="910" w:type="dxa"/>
            <w:vAlign w:val="center"/>
          </w:tcPr>
          <w:p w14:paraId="49C41967" w14:textId="77777777" w:rsidR="003A2B5A" w:rsidRPr="00A36E76" w:rsidRDefault="003A2B5A" w:rsidP="00C0775B">
            <w:pPr>
              <w:rPr>
                <w:rFonts w:ascii="ＭＳ ゴシック" w:eastAsia="ＭＳ ゴシック" w:hAnsi="ＭＳ ゴシック"/>
                <w:sz w:val="24"/>
                <w:szCs w:val="24"/>
              </w:rPr>
            </w:pPr>
          </w:p>
        </w:tc>
        <w:tc>
          <w:tcPr>
            <w:tcW w:w="1302" w:type="dxa"/>
            <w:vAlign w:val="center"/>
          </w:tcPr>
          <w:p w14:paraId="7BD394B4" w14:textId="77777777" w:rsidR="003A2B5A" w:rsidRPr="00A36E76" w:rsidRDefault="003A2B5A" w:rsidP="00C0775B">
            <w:pPr>
              <w:rPr>
                <w:rFonts w:ascii="ＭＳ ゴシック" w:eastAsia="ＭＳ ゴシック" w:hAnsi="ＭＳ ゴシック"/>
                <w:sz w:val="24"/>
                <w:szCs w:val="24"/>
              </w:rPr>
            </w:pPr>
          </w:p>
        </w:tc>
      </w:tr>
    </w:tbl>
    <w:p w14:paraId="00DC0D6D" w14:textId="77777777" w:rsidR="00055623" w:rsidRPr="00A36E76" w:rsidRDefault="00055623" w:rsidP="00055623">
      <w:pPr>
        <w:ind w:firstLineChars="100" w:firstLine="220"/>
      </w:pPr>
    </w:p>
    <w:p w14:paraId="7C2704EC" w14:textId="4EFF5533" w:rsidR="00E34F32" w:rsidRDefault="00B6473A" w:rsidP="00E34F32">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w:t>
      </w:r>
      <w:r>
        <w:rPr>
          <w:rFonts w:ascii="ＭＳ ゴシック" w:eastAsia="ＭＳ ゴシック" w:hAnsi="ＭＳ ゴシック" w:hint="eastAsia"/>
          <w:sz w:val="18"/>
          <w:szCs w:val="18"/>
        </w:rPr>
        <w:t>１</w:t>
      </w:r>
      <w:r w:rsidRPr="2A5B4346">
        <w:rPr>
          <w:rFonts w:ascii="ＭＳ ゴシック" w:eastAsia="ＭＳ ゴシック" w:hAnsi="ＭＳ ゴシック"/>
          <w:sz w:val="18"/>
          <w:szCs w:val="18"/>
        </w:rPr>
        <w:t>）</w:t>
      </w:r>
      <w:r w:rsidR="00E34F32">
        <w:rPr>
          <w:rFonts w:ascii="ＭＳ ゴシック" w:eastAsia="ＭＳ ゴシック" w:hAnsi="ＭＳ ゴシック" w:hint="eastAsia"/>
          <w:sz w:val="18"/>
          <w:szCs w:val="18"/>
        </w:rPr>
        <w:t>回答内容について秘密扱いを求めるかどうかや提出方法により記載内容等が異なります。</w:t>
      </w:r>
    </w:p>
    <w:p w14:paraId="7FF4DA2D" w14:textId="2805447A" w:rsidR="00E34F32" w:rsidRDefault="00E34F32" w:rsidP="00E34F32">
      <w:pPr>
        <w:pStyle w:val="af5"/>
        <w:ind w:leftChars="0" w:left="900" w:hangingChars="500" w:hanging="90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3F0981">
        <w:rPr>
          <w:rFonts w:ascii="ＭＳ ゴシック" w:eastAsia="ＭＳ ゴシック" w:hAnsi="ＭＳ ゴシック" w:hint="eastAsia"/>
          <w:sz w:val="18"/>
          <w:szCs w:val="18"/>
          <w:u w:val="single"/>
        </w:rPr>
        <w:t>秘密扱いを求めない場合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非開示・開示共通版</w:t>
      </w:r>
      <w:r>
        <w:rPr>
          <w:rFonts w:ascii="ＭＳ ゴシック" w:eastAsia="ＭＳ ゴシック" w:hAnsi="ＭＳ ゴシック" w:hint="eastAsia"/>
          <w:sz w:val="18"/>
          <w:szCs w:val="18"/>
        </w:rPr>
        <w:t>」</w:t>
      </w:r>
      <w:r w:rsidRPr="00CC3435">
        <w:rPr>
          <w:rFonts w:ascii="ＭＳ ゴシック" w:eastAsia="ＭＳ ゴシック" w:hAnsi="ＭＳ ゴシック" w:hint="eastAsia"/>
          <w:sz w:val="18"/>
          <w:szCs w:val="18"/>
        </w:rPr>
        <w:t>に○を</w:t>
      </w:r>
      <w:r w:rsidR="00895A43">
        <w:rPr>
          <w:rFonts w:ascii="ＭＳ ゴシック" w:eastAsia="ＭＳ ゴシック" w:hAnsi="ＭＳ ゴシック" w:hint="eastAsia"/>
          <w:sz w:val="18"/>
          <w:szCs w:val="18"/>
        </w:rPr>
        <w:t>付け</w:t>
      </w:r>
      <w:r w:rsidRPr="00CC3435">
        <w:rPr>
          <w:rFonts w:ascii="ＭＳ ゴシック" w:eastAsia="ＭＳ ゴシック" w:hAnsi="ＭＳ ゴシック" w:hint="eastAsia"/>
          <w:sz w:val="18"/>
          <w:szCs w:val="18"/>
        </w:rPr>
        <w:t>てください。</w:t>
      </w:r>
    </w:p>
    <w:p w14:paraId="6F62E7B5" w14:textId="77777777" w:rsidR="00E34F32" w:rsidRDefault="00E34F32" w:rsidP="00E34F32">
      <w:pPr>
        <w:pStyle w:val="af5"/>
        <w:ind w:leftChars="0" w:left="900" w:hangingChars="500" w:hanging="90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3F0981">
        <w:rPr>
          <w:rFonts w:ascii="ＭＳ ゴシック" w:eastAsia="ＭＳ ゴシック" w:hAnsi="ＭＳ ゴシック" w:hint="eastAsia"/>
          <w:sz w:val="18"/>
          <w:szCs w:val="18"/>
          <w:u w:val="single"/>
        </w:rPr>
        <w:t>秘密扱いを求める場合</w:t>
      </w:r>
      <w:r w:rsidRPr="004060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本書面</w:t>
      </w:r>
      <w:r w:rsidRPr="00F43476">
        <w:rPr>
          <w:rFonts w:ascii="ＭＳ ゴシック" w:eastAsia="ＭＳ ゴシック" w:hAnsi="ＭＳ ゴシック" w:hint="eastAsia"/>
          <w:sz w:val="18"/>
          <w:szCs w:val="18"/>
        </w:rPr>
        <w:t>も</w:t>
      </w:r>
      <w:r>
        <w:rPr>
          <w:rFonts w:ascii="ＭＳ ゴシック" w:eastAsia="ＭＳ ゴシック" w:hAnsi="ＭＳ ゴシック" w:hint="eastAsia"/>
          <w:sz w:val="18"/>
          <w:szCs w:val="18"/>
        </w:rPr>
        <w:t>含め</w:t>
      </w:r>
      <w:r w:rsidRPr="00F43476">
        <w:rPr>
          <w:rFonts w:ascii="ＭＳ ゴシック" w:eastAsia="ＭＳ ゴシック" w:hAnsi="ＭＳ ゴシック" w:hint="eastAsia"/>
          <w:sz w:val="18"/>
          <w:szCs w:val="18"/>
        </w:rPr>
        <w:t>「非開示版」及び「開示版」をそれぞれ提出する必要があります。</w:t>
      </w:r>
    </w:p>
    <w:p w14:paraId="405FF23B" w14:textId="77777777" w:rsidR="00E34F32" w:rsidRDefault="00E34F32" w:rsidP="00416A08">
      <w:pPr>
        <w:pStyle w:val="af5"/>
        <w:ind w:leftChars="318" w:left="8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BDC956E" w14:textId="7676AFDA" w:rsidR="00E34F32" w:rsidRDefault="00E34F32" w:rsidP="00F61A1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sidR="00895A4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185D6831" w14:textId="75304D64" w:rsidR="00E34F32" w:rsidRDefault="00E34F32" w:rsidP="00F61A1E">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895A43">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5272E15D" w14:textId="219B6C17" w:rsidR="00E34F32" w:rsidRPr="00D03F4B" w:rsidRDefault="00E34F32" w:rsidP="00E34F32">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w:t>
      </w:r>
      <w:r w:rsidR="00895A43">
        <w:rPr>
          <w:rFonts w:ascii="ＭＳ ゴシック" w:eastAsia="ＭＳ ゴシック" w:hAnsi="ＭＳ ゴシック" w:hint="eastAsia"/>
          <w:sz w:val="18"/>
          <w:szCs w:val="18"/>
        </w:rPr>
        <w:t>２</w:t>
      </w:r>
      <w:r>
        <w:rPr>
          <w:rFonts w:ascii="ＭＳ ゴシック" w:eastAsia="ＭＳ ゴシック" w:hAnsi="ＭＳ ゴシック" w:hint="eastAsia"/>
          <w:sz w:val="18"/>
          <w:szCs w:val="18"/>
        </w:rPr>
        <w:t>）本書面は、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1C3C8427" w14:textId="243B578F" w:rsidR="00E34F32" w:rsidRPr="00A36E76" w:rsidRDefault="00E34F32" w:rsidP="00E34F32">
      <w:pPr>
        <w:pStyle w:val="af5"/>
        <w:ind w:leftChars="0" w:left="720" w:hangingChars="400" w:hanging="720"/>
      </w:pPr>
      <w:r>
        <w:rPr>
          <w:rFonts w:ascii="ＭＳ ゴシック" w:eastAsia="ＭＳ ゴシック" w:hAnsi="ＭＳ ゴシック" w:hint="eastAsia"/>
          <w:sz w:val="18"/>
          <w:szCs w:val="18"/>
        </w:rPr>
        <w:lastRenderedPageBreak/>
        <w:t>（注</w:t>
      </w:r>
      <w:r w:rsidR="00895A43">
        <w:rPr>
          <w:rFonts w:ascii="ＭＳ ゴシック" w:eastAsia="ＭＳ ゴシック" w:hAnsi="ＭＳ ゴシック" w:hint="eastAsia"/>
          <w:sz w:val="18"/>
          <w:szCs w:val="18"/>
        </w:rPr>
        <w:t>３</w:t>
      </w:r>
      <w:r>
        <w:rPr>
          <w:rFonts w:ascii="ＭＳ ゴシック" w:eastAsia="ＭＳ ゴシック" w:hAnsi="ＭＳ ゴシック" w:hint="eastAsia"/>
          <w:sz w:val="18"/>
          <w:szCs w:val="18"/>
        </w:rPr>
        <w:t>）上表の行が</w:t>
      </w:r>
      <w:r w:rsidRPr="00507FD8">
        <w:rPr>
          <w:rFonts w:ascii="ＭＳ ゴシック" w:eastAsia="ＭＳ ゴシック" w:hAnsi="ＭＳ ゴシック" w:hint="eastAsia"/>
          <w:sz w:val="18"/>
          <w:szCs w:val="18"/>
        </w:rPr>
        <w:t>不足する場合は、行を追加して記載してください</w:t>
      </w:r>
      <w:r>
        <w:rPr>
          <w:rFonts w:ascii="ＭＳ ゴシック" w:eastAsia="ＭＳ ゴシック" w:hAnsi="ＭＳ ゴシック" w:hint="eastAsia"/>
          <w:sz w:val="18"/>
          <w:szCs w:val="18"/>
        </w:rPr>
        <w:t>。</w:t>
      </w:r>
    </w:p>
    <w:p w14:paraId="5F7AC6C9" w14:textId="5C909761" w:rsidR="00E2405F" w:rsidRPr="00A36E76" w:rsidRDefault="00D60892" w:rsidP="00E2405F">
      <w:pPr>
        <w:rPr>
          <w:rFonts w:ascii="ＭＳ ゴシック" w:eastAsia="ＭＳ ゴシック" w:hAnsi="ＭＳ ゴシック"/>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w:t>
      </w:r>
      <w:r w:rsidR="00E2405F">
        <w:rPr>
          <w:rFonts w:ascii="ＭＳ ゴシック" w:eastAsia="ＭＳ ゴシック" w:hAnsi="ＭＳ ゴシック" w:hint="eastAsia"/>
          <w:sz w:val="20"/>
          <w:bdr w:val="single" w:sz="4" w:space="0" w:color="auto"/>
          <w:shd w:val="pct15" w:color="auto" w:fill="FFFFFF"/>
        </w:rPr>
        <w:t>様式第４】提出書面等チェックリスト</w:t>
      </w:r>
    </w:p>
    <w:p w14:paraId="1AF76789" w14:textId="77777777" w:rsidR="00EA2983" w:rsidRPr="00A36E76" w:rsidRDefault="00EA2983" w:rsidP="00EA2983"/>
    <w:p w14:paraId="746391AF" w14:textId="77777777" w:rsidR="00C4385A" w:rsidRDefault="00E2405F" w:rsidP="00EA298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00EA2983" w:rsidRPr="00A36E76">
        <w:rPr>
          <w:rFonts w:ascii="ＭＳ Ｐゴシック" w:eastAsia="ＭＳ Ｐゴシック" w:hAnsi="ＭＳ Ｐゴシック" w:hint="eastAsia"/>
          <w:b/>
          <w:sz w:val="28"/>
          <w:szCs w:val="28"/>
        </w:rPr>
        <w:t>チェックリスト</w:t>
      </w:r>
    </w:p>
    <w:p w14:paraId="6D2A2A22" w14:textId="77777777" w:rsidR="005113C9" w:rsidRPr="005113C9" w:rsidRDefault="005113C9" w:rsidP="005113C9">
      <w:pPr>
        <w:spacing w:line="360" w:lineRule="exact"/>
        <w:jc w:val="center"/>
        <w:rPr>
          <w:rFonts w:ascii="ＭＳ Ｐゴシック" w:eastAsia="ＭＳ Ｐゴシック" w:hAnsi="ＭＳ Ｐゴシック"/>
          <w:b/>
          <w:sz w:val="24"/>
          <w:szCs w:val="28"/>
        </w:rPr>
      </w:pPr>
      <w:r w:rsidRPr="005113C9">
        <w:rPr>
          <w:rFonts w:ascii="ＭＳ Ｐゴシック" w:eastAsia="ＭＳ Ｐゴシック" w:hAnsi="ＭＳ Ｐゴシック" w:hint="eastAsia"/>
          <w:b/>
          <w:sz w:val="24"/>
          <w:szCs w:val="28"/>
        </w:rPr>
        <w:t>（持参又は郵送により提出する場合）</w:t>
      </w:r>
    </w:p>
    <w:p w14:paraId="6F91A97D" w14:textId="77777777" w:rsidR="00E12AF1" w:rsidRPr="005113C9" w:rsidRDefault="00E12AF1" w:rsidP="00E12AF1">
      <w:pPr>
        <w:spacing w:line="360" w:lineRule="exact"/>
        <w:rPr>
          <w:rFonts w:ascii="ＭＳ Ｐゴシック" w:eastAsia="ＭＳ Ｐゴシック" w:hAnsi="ＭＳ Ｐゴシック"/>
          <w:b/>
          <w:sz w:val="24"/>
          <w:szCs w:val="28"/>
        </w:rPr>
      </w:pPr>
    </w:p>
    <w:p w14:paraId="750AA997" w14:textId="77777777" w:rsidR="00E12AF1" w:rsidRPr="00A36E76" w:rsidRDefault="00E12AF1" w:rsidP="00E12AF1">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12AF1" w:rsidRPr="00E12AF1" w14:paraId="5984E85B" w14:textId="77777777" w:rsidTr="00254286">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5190AB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bottom w:val="double" w:sz="6" w:space="0" w:color="auto"/>
              <w:right w:val="single" w:sz="4" w:space="0" w:color="auto"/>
            </w:tcBorders>
            <w:shd w:val="clear" w:color="auto" w:fill="auto"/>
            <w:vAlign w:val="center"/>
            <w:hideMark/>
          </w:tcPr>
          <w:p w14:paraId="1CBC772E"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34E6BF"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12AF1" w:rsidRPr="00E12AF1" w14:paraId="053CEF07" w14:textId="77777777" w:rsidTr="00254286">
        <w:trPr>
          <w:trHeight w:val="382"/>
        </w:trPr>
        <w:tc>
          <w:tcPr>
            <w:tcW w:w="6101" w:type="dxa"/>
            <w:gridSpan w:val="4"/>
            <w:vMerge/>
            <w:tcBorders>
              <w:left w:val="single" w:sz="4" w:space="0" w:color="auto"/>
              <w:right w:val="double" w:sz="6" w:space="0" w:color="auto"/>
            </w:tcBorders>
            <w:vAlign w:val="center"/>
            <w:hideMark/>
          </w:tcPr>
          <w:p w14:paraId="5AD2C30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90A075"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1689C31"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12AF1" w:rsidRPr="00E12AF1" w14:paraId="4C756B32" w14:textId="77777777" w:rsidTr="00254286">
        <w:trPr>
          <w:trHeight w:val="360"/>
        </w:trPr>
        <w:tc>
          <w:tcPr>
            <w:tcW w:w="6101" w:type="dxa"/>
            <w:gridSpan w:val="4"/>
            <w:tcBorders>
              <w:top w:val="single" w:sz="4" w:space="0" w:color="auto"/>
              <w:left w:val="single" w:sz="4" w:space="0" w:color="auto"/>
              <w:bottom w:val="single" w:sz="4" w:space="0" w:color="auto"/>
              <w:right w:val="double" w:sz="6" w:space="0" w:color="auto"/>
            </w:tcBorders>
            <w:shd w:val="clear" w:color="000000" w:fill="A6A6A6"/>
            <w:vAlign w:val="center"/>
            <w:hideMark/>
          </w:tcPr>
          <w:p w14:paraId="0DAA904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double" w:sz="6" w:space="0" w:color="auto"/>
              <w:bottom w:val="single" w:sz="4" w:space="0" w:color="auto"/>
              <w:right w:val="double" w:sz="6" w:space="0" w:color="auto"/>
            </w:tcBorders>
            <w:shd w:val="clear" w:color="000000" w:fill="A6A6A6"/>
            <w:vAlign w:val="center"/>
            <w:hideMark/>
          </w:tcPr>
          <w:p w14:paraId="636C9D45"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58DA5E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r>
      <w:tr w:rsidR="00E12AF1" w:rsidRPr="00E12AF1" w14:paraId="24E58887" w14:textId="77777777" w:rsidTr="00254286">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F9E382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03DC111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double" w:sz="6" w:space="0" w:color="auto"/>
            </w:tcBorders>
            <w:shd w:val="clear" w:color="auto" w:fill="auto"/>
            <w:vAlign w:val="center"/>
            <w:hideMark/>
          </w:tcPr>
          <w:p w14:paraId="2C88AE05" w14:textId="77777777" w:rsidR="00E12AF1" w:rsidRPr="00E12AF1" w:rsidRDefault="00E12AF1" w:rsidP="00E12AF1">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288C9A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4AD3C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71AB4D40" w14:textId="77777777" w:rsidTr="00254286">
        <w:trPr>
          <w:trHeight w:val="424"/>
        </w:trPr>
        <w:tc>
          <w:tcPr>
            <w:tcW w:w="431" w:type="dxa"/>
            <w:vMerge/>
            <w:tcBorders>
              <w:left w:val="single" w:sz="4" w:space="0" w:color="auto"/>
              <w:bottom w:val="single" w:sz="4" w:space="0" w:color="auto"/>
            </w:tcBorders>
            <w:shd w:val="clear" w:color="000000" w:fill="F2F2F2"/>
            <w:vAlign w:val="center"/>
          </w:tcPr>
          <w:p w14:paraId="14B379A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444F215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double" w:sz="6" w:space="0" w:color="auto"/>
            </w:tcBorders>
            <w:shd w:val="clear" w:color="000000" w:fill="FFFFFF" w:themeFill="background1"/>
            <w:vAlign w:val="center"/>
          </w:tcPr>
          <w:p w14:paraId="2ABEAB0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FB3C34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8045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99D9FE4" w14:textId="77777777" w:rsidTr="00254286">
        <w:trPr>
          <w:trHeight w:val="416"/>
        </w:trPr>
        <w:tc>
          <w:tcPr>
            <w:tcW w:w="431" w:type="dxa"/>
            <w:vMerge/>
            <w:tcBorders>
              <w:left w:val="single" w:sz="4" w:space="0" w:color="auto"/>
              <w:bottom w:val="single" w:sz="4" w:space="0" w:color="auto"/>
            </w:tcBorders>
            <w:shd w:val="clear" w:color="000000" w:fill="F2F2F2"/>
            <w:vAlign w:val="center"/>
          </w:tcPr>
          <w:p w14:paraId="53BF93A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77911E6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double" w:sz="6" w:space="0" w:color="auto"/>
            </w:tcBorders>
            <w:shd w:val="clear" w:color="000000" w:fill="FFFFFF" w:themeFill="background1"/>
            <w:vAlign w:val="center"/>
          </w:tcPr>
          <w:p w14:paraId="154824F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BFFA8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FA766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9DBF65F" w14:textId="77777777" w:rsidTr="00254286">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3F0BD06F"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43480DA9" w14:textId="77777777" w:rsidR="00E12AF1" w:rsidRPr="00AA4A07" w:rsidRDefault="00E12AF1" w:rsidP="00E12AF1">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E40F65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D3761A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0AA8C7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038C6DC5" w14:textId="77777777" w:rsidTr="00254286">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74A05" w14:textId="77777777" w:rsidR="00E12AF1" w:rsidRPr="00E12AF1" w:rsidRDefault="00E12AF1" w:rsidP="00E12AF1">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F2F5B70" w14:textId="77777777" w:rsidR="00E12AF1" w:rsidRPr="00AA4A07" w:rsidRDefault="00E12AF1" w:rsidP="00E12AF1">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46D3A55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double" w:sz="6" w:space="0" w:color="auto"/>
            </w:tcBorders>
            <w:shd w:val="clear" w:color="auto" w:fill="auto"/>
            <w:vAlign w:val="center"/>
          </w:tcPr>
          <w:p w14:paraId="4079CEC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FF2EB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7AF1A3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4FF28A4C" w14:textId="77777777" w:rsidTr="00254286">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5BD93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07A9B542"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49B4C0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24C0014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FDFA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70943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6313174B" w14:textId="77777777" w:rsidTr="00254286">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6B065AB"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83925B7"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368BA18"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03B7F1AE"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2BF543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0E77B4"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40EF7AD" w14:textId="77777777" w:rsidTr="00254286">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18F74"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159954F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65D837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double" w:sz="6" w:space="0" w:color="auto"/>
            </w:tcBorders>
            <w:shd w:val="clear" w:color="auto" w:fill="auto"/>
            <w:vAlign w:val="center"/>
          </w:tcPr>
          <w:p w14:paraId="3C88354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06FE91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04DCF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37F5F129" w14:textId="77777777" w:rsidTr="00254286">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40A2F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33B8554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1ABD776"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7875A7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B4415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3A77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766F2F4" w14:textId="77777777" w:rsidTr="00254286">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13177A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11C81FA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457234EF"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49659FA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AAB641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2AF78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435ED2" w:rsidRPr="00E12AF1" w14:paraId="59B55168" w14:textId="77777777" w:rsidTr="00254286">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32652" w14:textId="77777777" w:rsidR="00435ED2" w:rsidRPr="00E12AF1" w:rsidRDefault="00435ED2" w:rsidP="00435ED2">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39621405" w14:textId="77777777" w:rsidR="00435ED2" w:rsidRPr="00E12AF1" w:rsidRDefault="00435ED2" w:rsidP="00435ED2">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02A6E3CE" w14:textId="77777777" w:rsidR="00435ED2" w:rsidRPr="00E12AF1" w:rsidRDefault="00435ED2" w:rsidP="00435ED2">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double" w:sz="6" w:space="0" w:color="auto"/>
            </w:tcBorders>
            <w:shd w:val="clear" w:color="auto" w:fill="auto"/>
            <w:vAlign w:val="center"/>
          </w:tcPr>
          <w:p w14:paraId="577DFD19" w14:textId="4EE4ADC4" w:rsidR="00435ED2" w:rsidRPr="00E12AF1" w:rsidRDefault="00435ED2" w:rsidP="00435ED2">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76388D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84978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5EAE44C8" w14:textId="77777777" w:rsidTr="00254286">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C00F44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A8E890"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9EEDE2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double" w:sz="6" w:space="0" w:color="auto"/>
            </w:tcBorders>
            <w:shd w:val="clear" w:color="auto" w:fill="auto"/>
            <w:vAlign w:val="center"/>
            <w:hideMark/>
          </w:tcPr>
          <w:p w14:paraId="6BCDC2D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B91DF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BFF88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12AF1" w:rsidRPr="00E12AF1" w14:paraId="6628F692" w14:textId="77777777" w:rsidTr="00254286">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E91A28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1414977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5029CB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double" w:sz="6" w:space="0" w:color="auto"/>
            </w:tcBorders>
            <w:shd w:val="clear" w:color="auto" w:fill="auto"/>
            <w:vAlign w:val="center"/>
            <w:hideMark/>
          </w:tcPr>
          <w:p w14:paraId="00423FE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9AD98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7983B5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A2986E8" w14:textId="77777777" w:rsidTr="00254286">
        <w:trPr>
          <w:trHeight w:val="412"/>
        </w:trPr>
        <w:tc>
          <w:tcPr>
            <w:tcW w:w="431" w:type="dxa"/>
            <w:vMerge w:val="restart"/>
            <w:tcBorders>
              <w:top w:val="single" w:sz="4" w:space="0" w:color="auto"/>
              <w:left w:val="single" w:sz="4" w:space="0" w:color="auto"/>
            </w:tcBorders>
            <w:shd w:val="clear" w:color="auto" w:fill="auto"/>
            <w:vAlign w:val="center"/>
          </w:tcPr>
          <w:p w14:paraId="4C8833A1"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031733E"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double" w:sz="6" w:space="0" w:color="auto"/>
            </w:tcBorders>
            <w:shd w:val="clear" w:color="auto" w:fill="auto"/>
            <w:vAlign w:val="center"/>
          </w:tcPr>
          <w:p w14:paraId="241EDD8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4F24586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05F7C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ADEB523" w14:textId="77777777" w:rsidTr="00254286">
        <w:trPr>
          <w:trHeight w:val="418"/>
        </w:trPr>
        <w:tc>
          <w:tcPr>
            <w:tcW w:w="431" w:type="dxa"/>
            <w:vMerge/>
            <w:tcBorders>
              <w:left w:val="single" w:sz="4" w:space="0" w:color="auto"/>
              <w:bottom w:val="single" w:sz="4" w:space="0" w:color="auto"/>
            </w:tcBorders>
            <w:shd w:val="clear" w:color="auto" w:fill="auto"/>
            <w:vAlign w:val="center"/>
          </w:tcPr>
          <w:p w14:paraId="16293D5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4723CC6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tcPr>
          <w:p w14:paraId="4365B7C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3047384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46315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5FFDC3B" w14:textId="77777777" w:rsidTr="00254286">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6CD7C8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double" w:sz="6" w:space="0" w:color="auto"/>
            </w:tcBorders>
            <w:shd w:val="clear" w:color="auto" w:fill="auto"/>
            <w:vAlign w:val="center"/>
          </w:tcPr>
          <w:p w14:paraId="2D40EB19" w14:textId="77777777" w:rsidR="00E12AF1" w:rsidRPr="00E12AF1" w:rsidRDefault="00E12AF1" w:rsidP="00E12AF1">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E87F5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EE6E0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CE26DEB" w14:textId="77777777" w:rsidTr="00254286">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3B0AD8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double" w:sz="6" w:space="0" w:color="auto"/>
            </w:tcBorders>
            <w:shd w:val="clear" w:color="auto" w:fill="auto"/>
            <w:vAlign w:val="center"/>
          </w:tcPr>
          <w:p w14:paraId="2BFE1C0A"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E86791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7E0F9F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2E58794" w14:textId="77777777" w:rsidTr="00254286">
        <w:trPr>
          <w:trHeight w:val="243"/>
        </w:trPr>
        <w:tc>
          <w:tcPr>
            <w:tcW w:w="6101" w:type="dxa"/>
            <w:gridSpan w:val="4"/>
            <w:tcBorders>
              <w:top w:val="single" w:sz="4" w:space="0" w:color="auto"/>
              <w:left w:val="single" w:sz="4" w:space="0" w:color="auto"/>
              <w:bottom w:val="single" w:sz="4" w:space="0" w:color="auto"/>
              <w:right w:val="double" w:sz="6" w:space="0" w:color="auto"/>
            </w:tcBorders>
            <w:shd w:val="clear" w:color="000000" w:fill="A6A6A6"/>
            <w:vAlign w:val="center"/>
            <w:hideMark/>
          </w:tcPr>
          <w:p w14:paraId="059FAD83"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double" w:sz="6" w:space="0" w:color="auto"/>
              <w:bottom w:val="single" w:sz="4" w:space="0" w:color="auto"/>
              <w:right w:val="double" w:sz="6" w:space="0" w:color="auto"/>
            </w:tcBorders>
            <w:shd w:val="clear" w:color="000000" w:fill="A6A6A6"/>
            <w:vAlign w:val="center"/>
            <w:hideMark/>
          </w:tcPr>
          <w:p w14:paraId="59D02599"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213F4277"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AA4A07" w:rsidRPr="00E12AF1" w14:paraId="15CFDF7E" w14:textId="77777777" w:rsidTr="00254286">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A8F0306" w14:textId="5DE2A499" w:rsidR="00AA4A07" w:rsidRPr="00E12AF1" w:rsidRDefault="00AA4A07" w:rsidP="00AA4A07">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w:t>
            </w:r>
            <w:r w:rsidR="00C076B0">
              <w:rPr>
                <w:rFonts w:asciiTheme="minorEastAsia" w:eastAsiaTheme="minorEastAsia" w:hAnsiTheme="minorEastAsia" w:cs="ＭＳ Ｐゴシック" w:hint="eastAsia"/>
                <w:color w:val="000000"/>
                <w:kern w:val="0"/>
              </w:rPr>
              <w:t>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double" w:sz="6" w:space="0" w:color="auto"/>
            </w:tcBorders>
            <w:shd w:val="clear" w:color="auto" w:fill="auto"/>
            <w:vAlign w:val="center"/>
          </w:tcPr>
          <w:p w14:paraId="2B73B0E2" w14:textId="45113C10" w:rsidR="00AA4A07" w:rsidRPr="00E12AF1" w:rsidRDefault="00AA4A07" w:rsidP="00AA4A07">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0558E51"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D418674"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E12AF1" w:rsidRPr="00E12AF1" w14:paraId="6A594F79" w14:textId="77777777" w:rsidTr="00254286">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62BDA5F6"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double" w:sz="6" w:space="0" w:color="auto"/>
            </w:tcBorders>
            <w:shd w:val="clear" w:color="auto" w:fill="auto"/>
            <w:vAlign w:val="center"/>
            <w:hideMark/>
          </w:tcPr>
          <w:p w14:paraId="2094A942"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22E09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B2089F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52266F7" w14:textId="77777777" w:rsidTr="00254286">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7F4AD322"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double" w:sz="6" w:space="0" w:color="auto"/>
            </w:tcBorders>
            <w:shd w:val="clear" w:color="auto" w:fill="auto"/>
            <w:vAlign w:val="center"/>
            <w:hideMark/>
          </w:tcPr>
          <w:p w14:paraId="7492BB0E"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6" w:space="0" w:color="auto"/>
              <w:right w:val="double" w:sz="6" w:space="0" w:color="auto"/>
            </w:tcBorders>
            <w:shd w:val="clear" w:color="auto" w:fill="auto"/>
            <w:vAlign w:val="center"/>
            <w:hideMark/>
          </w:tcPr>
          <w:p w14:paraId="3C1F041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double" w:sz="6" w:space="0" w:color="auto"/>
              <w:bottom w:val="double" w:sz="6" w:space="0" w:color="auto"/>
              <w:right w:val="double" w:sz="6" w:space="0" w:color="auto"/>
              <w:tr2bl w:val="single" w:sz="4" w:space="0" w:color="auto"/>
            </w:tcBorders>
            <w:shd w:val="clear" w:color="auto" w:fill="auto"/>
            <w:vAlign w:val="center"/>
            <w:hideMark/>
          </w:tcPr>
          <w:p w14:paraId="0CECD7E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bl>
    <w:p w14:paraId="518E304D" w14:textId="4AA9315F" w:rsidR="00EA2983" w:rsidRDefault="00A942BF"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658240" behindDoc="0" locked="0" layoutInCell="1" allowOverlap="1" wp14:anchorId="16367C76" wp14:editId="1F893B50">
                <wp:simplePos x="0" y="0"/>
                <wp:positionH relativeFrom="column">
                  <wp:posOffset>3981030</wp:posOffset>
                </wp:positionH>
                <wp:positionV relativeFrom="paragraph">
                  <wp:posOffset>16930</wp:posOffset>
                </wp:positionV>
                <wp:extent cx="316800" cy="165600"/>
                <wp:effectExtent l="0" t="0" r="26670" b="25400"/>
                <wp:wrapNone/>
                <wp:docPr id="1" name="楕円 1"/>
                <wp:cNvGraphicFramePr/>
                <a:graphic xmlns:a="http://schemas.openxmlformats.org/drawingml/2006/main">
                  <a:graphicData uri="http://schemas.microsoft.com/office/word/2010/wordprocessingShape">
                    <wps:wsp>
                      <wps:cNvSpPr/>
                      <wps:spPr>
                        <a:xfrm>
                          <a:off x="0" y="0"/>
                          <a:ext cx="316800" cy="165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v:oval id="円/楕円 1" style="position:absolute;left:0;text-align:left;margin-left:313.45pt;margin-top:1.35pt;width:24.9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4801259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"/>
            </w:pict>
          </mc:Fallback>
        </mc:AlternateContent>
      </w:r>
      <w:r w:rsidR="001609AE" w:rsidRPr="00A36E76">
        <w:rPr>
          <w:rFonts w:ascii="ＭＳ ゴシック" w:eastAsia="ＭＳ ゴシック" w:hAnsi="ＭＳ ゴシック" w:hint="eastAsia"/>
          <w:sz w:val="18"/>
          <w:szCs w:val="18"/>
        </w:rPr>
        <w:t>（注</w:t>
      </w:r>
      <w:r w:rsidR="00AA4A07">
        <w:rPr>
          <w:rFonts w:ascii="ＭＳ ゴシック" w:eastAsia="ＭＳ ゴシック" w:hAnsi="ＭＳ ゴシック" w:hint="eastAsia"/>
          <w:sz w:val="18"/>
          <w:szCs w:val="18"/>
        </w:rPr>
        <w:t>１</w:t>
      </w:r>
      <w:r w:rsidR="001609AE" w:rsidRPr="00A36E76">
        <w:rPr>
          <w:rFonts w:ascii="ＭＳ ゴシック" w:eastAsia="ＭＳ ゴシック" w:hAnsi="ＭＳ ゴシック" w:hint="eastAsia"/>
          <w:sz w:val="18"/>
          <w:szCs w:val="18"/>
        </w:rPr>
        <w:t>）上</w:t>
      </w:r>
      <w:r w:rsidR="00EA2983" w:rsidRPr="00A36E76">
        <w:rPr>
          <w:rFonts w:ascii="ＭＳ ゴシック" w:eastAsia="ＭＳ ゴシック" w:hAnsi="ＭＳ ゴシック" w:hint="eastAsia"/>
          <w:sz w:val="18"/>
          <w:szCs w:val="18"/>
        </w:rPr>
        <w:t>表中の提出</w:t>
      </w:r>
      <w:r w:rsidR="007B3073">
        <w:rPr>
          <w:rFonts w:ascii="ＭＳ ゴシック" w:eastAsia="ＭＳ ゴシック" w:hAnsi="ＭＳ ゴシック" w:hint="eastAsia"/>
          <w:sz w:val="18"/>
          <w:szCs w:val="18"/>
        </w:rPr>
        <w:t>物の該当箇所</w:t>
      </w:r>
      <w:r w:rsidR="00EA2983" w:rsidRPr="00A36E76">
        <w:rPr>
          <w:rFonts w:ascii="ＭＳ ゴシック" w:eastAsia="ＭＳ ゴシック" w:hAnsi="ＭＳ ゴシック" w:hint="eastAsia"/>
          <w:sz w:val="18"/>
          <w:szCs w:val="18"/>
        </w:rPr>
        <w:t>に丸印（○）を</w:t>
      </w:r>
      <w:r w:rsidR="00895A43">
        <w:rPr>
          <w:rFonts w:ascii="ＭＳ ゴシック" w:eastAsia="ＭＳ ゴシック" w:hAnsi="ＭＳ ゴシック" w:hint="eastAsia"/>
          <w:sz w:val="18"/>
          <w:szCs w:val="18"/>
        </w:rPr>
        <w:t>付け</w:t>
      </w:r>
      <w:r w:rsidR="00EA2983" w:rsidRPr="00A36E76">
        <w:rPr>
          <w:rFonts w:ascii="ＭＳ ゴシック" w:eastAsia="ＭＳ ゴシック" w:hAnsi="ＭＳ ゴシック" w:hint="eastAsia"/>
          <w:sz w:val="18"/>
          <w:szCs w:val="18"/>
        </w:rPr>
        <w:t>てください</w:t>
      </w:r>
      <w:r>
        <w:rPr>
          <w:rFonts w:ascii="ＭＳ ゴシック" w:eastAsia="ＭＳ ゴシック" w:hAnsi="ＭＳ ゴシック" w:hint="eastAsia"/>
          <w:sz w:val="18"/>
          <w:szCs w:val="18"/>
        </w:rPr>
        <w:t>（記載例：</w:t>
      </w:r>
      <w:r w:rsidRPr="00315885">
        <w:rPr>
          <w:rFonts w:ascii="ＭＳ ゴシック" w:eastAsia="ＭＳ ゴシック" w:hAnsi="ＭＳ ゴシック" w:hint="eastAsia"/>
          <w:sz w:val="18"/>
          <w:szCs w:val="18"/>
        </w:rPr>
        <w:t>２部</w:t>
      </w:r>
      <w:r>
        <w:rPr>
          <w:rFonts w:ascii="ＭＳ ゴシック" w:eastAsia="ＭＳ ゴシック" w:hAnsi="ＭＳ ゴシック" w:hint="eastAsia"/>
          <w:sz w:val="18"/>
          <w:szCs w:val="18"/>
        </w:rPr>
        <w:t xml:space="preserve">　）</w:t>
      </w:r>
      <w:r w:rsidR="00EA2983" w:rsidRPr="00A36E76">
        <w:rPr>
          <w:rFonts w:ascii="ＭＳ ゴシック" w:eastAsia="ＭＳ ゴシック" w:hAnsi="ＭＳ ゴシック" w:hint="eastAsia"/>
          <w:sz w:val="18"/>
          <w:szCs w:val="18"/>
        </w:rPr>
        <w:t>。</w:t>
      </w:r>
    </w:p>
    <w:p w14:paraId="40531255" w14:textId="5C977C2B" w:rsidR="005113C9" w:rsidRPr="00A36E76" w:rsidRDefault="00AA4A07" w:rsidP="005113C9">
      <w:pPr>
        <w:pStyle w:val="af5"/>
        <w:ind w:leftChars="0" w:left="1"/>
        <w:jc w:val="left"/>
        <w:rPr>
          <w:rFonts w:ascii="ＭＳ ゴシック" w:eastAsia="ＭＳ ゴシック" w:hAnsi="ＭＳ ゴシック"/>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r w:rsidR="005113C9">
        <w:rPr>
          <w:bdr w:val="single" w:sz="4" w:space="0" w:color="auto"/>
        </w:rPr>
        <w:br w:type="page"/>
      </w:r>
      <w:r w:rsidR="005113C9" w:rsidRPr="00A36E76">
        <w:rPr>
          <w:rFonts w:ascii="ＭＳ ゴシック" w:eastAsia="ＭＳ ゴシック" w:hAnsi="ＭＳ ゴシック" w:hint="eastAsia"/>
          <w:sz w:val="20"/>
          <w:bdr w:val="single" w:sz="4" w:space="0" w:color="auto"/>
          <w:shd w:val="pct15" w:color="auto" w:fill="FFFFFF"/>
        </w:rPr>
        <w:lastRenderedPageBreak/>
        <w:t>【</w:t>
      </w:r>
      <w:r w:rsidR="005113C9">
        <w:rPr>
          <w:rFonts w:ascii="ＭＳ ゴシック" w:eastAsia="ＭＳ ゴシック" w:hAnsi="ＭＳ ゴシック" w:hint="eastAsia"/>
          <w:sz w:val="20"/>
          <w:bdr w:val="single" w:sz="4" w:space="0" w:color="auto"/>
          <w:shd w:val="pct15" w:color="auto" w:fill="FFFFFF"/>
        </w:rPr>
        <w:t>様式第４】提出書面等チェックリスト</w:t>
      </w:r>
    </w:p>
    <w:p w14:paraId="4DF32EF4" w14:textId="77777777" w:rsidR="005113C9" w:rsidRPr="00A36E76" w:rsidRDefault="005113C9" w:rsidP="005113C9"/>
    <w:p w14:paraId="055D2BF3" w14:textId="77777777" w:rsidR="005113C9" w:rsidRDefault="005113C9" w:rsidP="005113C9">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626BAC91" w14:textId="77777777" w:rsidR="005113C9" w:rsidRDefault="005113C9" w:rsidP="005113C9">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57C825B8" w14:textId="62D3E32B" w:rsidR="005113C9" w:rsidRPr="00A36E76" w:rsidRDefault="005113C9" w:rsidP="005113C9">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5113C9" w:rsidRPr="00E12AF1" w14:paraId="4F9CFBE3" w14:textId="77777777" w:rsidTr="00254286">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45BE507"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bottom w:val="double" w:sz="6" w:space="0" w:color="auto"/>
              <w:right w:val="single" w:sz="4" w:space="0" w:color="auto"/>
            </w:tcBorders>
            <w:shd w:val="clear" w:color="auto" w:fill="auto"/>
            <w:vAlign w:val="center"/>
            <w:hideMark/>
          </w:tcPr>
          <w:p w14:paraId="446E0792" w14:textId="77777777" w:rsidR="005113C9" w:rsidRPr="00E12AF1" w:rsidRDefault="005113C9" w:rsidP="00AC520D">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4C255790" w14:textId="77777777" w:rsidR="005113C9" w:rsidRPr="00E12AF1" w:rsidRDefault="005113C9" w:rsidP="00AC520D">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5113C9" w:rsidRPr="00E12AF1" w14:paraId="1962903A" w14:textId="77777777" w:rsidTr="00254286">
        <w:trPr>
          <w:trHeight w:val="382"/>
        </w:trPr>
        <w:tc>
          <w:tcPr>
            <w:tcW w:w="6101" w:type="dxa"/>
            <w:gridSpan w:val="4"/>
            <w:vMerge/>
            <w:tcBorders>
              <w:left w:val="single" w:sz="4" w:space="0" w:color="auto"/>
              <w:right w:val="double" w:sz="6" w:space="0" w:color="auto"/>
            </w:tcBorders>
            <w:vAlign w:val="center"/>
            <w:hideMark/>
          </w:tcPr>
          <w:p w14:paraId="547825BB"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204C50DA"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2AC66D79"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5113C9" w:rsidRPr="00E12AF1" w14:paraId="496386BF" w14:textId="77777777" w:rsidTr="00254286">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543CFAB"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4582C1B7"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double" w:sz="6" w:space="0" w:color="auto"/>
            </w:tcBorders>
            <w:shd w:val="clear" w:color="auto" w:fill="auto"/>
            <w:vAlign w:val="center"/>
            <w:hideMark/>
          </w:tcPr>
          <w:p w14:paraId="444E6737" w14:textId="77777777" w:rsidR="005113C9" w:rsidRPr="00E12AF1" w:rsidRDefault="005113C9" w:rsidP="00AC520D">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0EDA8BB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712F9492"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60090C6F" w14:textId="77777777" w:rsidTr="00254286">
        <w:trPr>
          <w:trHeight w:val="424"/>
        </w:trPr>
        <w:tc>
          <w:tcPr>
            <w:tcW w:w="431" w:type="dxa"/>
            <w:vMerge/>
            <w:tcBorders>
              <w:left w:val="single" w:sz="4" w:space="0" w:color="auto"/>
              <w:bottom w:val="single" w:sz="4" w:space="0" w:color="auto"/>
            </w:tcBorders>
            <w:shd w:val="clear" w:color="000000" w:fill="F2F2F2"/>
            <w:vAlign w:val="center"/>
          </w:tcPr>
          <w:p w14:paraId="0A3521D6"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335FB70E"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double" w:sz="6" w:space="0" w:color="auto"/>
            </w:tcBorders>
            <w:shd w:val="clear" w:color="000000" w:fill="FFFFFF" w:themeFill="background1"/>
            <w:vAlign w:val="center"/>
          </w:tcPr>
          <w:p w14:paraId="79FE6348"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2F33C123"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6F85187B"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6D6ED3B3" w14:textId="77777777" w:rsidTr="00254286">
        <w:trPr>
          <w:trHeight w:val="416"/>
        </w:trPr>
        <w:tc>
          <w:tcPr>
            <w:tcW w:w="431" w:type="dxa"/>
            <w:vMerge/>
            <w:tcBorders>
              <w:left w:val="single" w:sz="4" w:space="0" w:color="auto"/>
              <w:bottom w:val="single" w:sz="4" w:space="0" w:color="auto"/>
            </w:tcBorders>
            <w:shd w:val="clear" w:color="000000" w:fill="F2F2F2"/>
            <w:vAlign w:val="center"/>
          </w:tcPr>
          <w:p w14:paraId="562EF1F0"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62046871"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double" w:sz="6" w:space="0" w:color="auto"/>
            </w:tcBorders>
            <w:shd w:val="clear" w:color="000000" w:fill="FFFFFF" w:themeFill="background1"/>
            <w:vAlign w:val="center"/>
          </w:tcPr>
          <w:p w14:paraId="5E27923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2F220A2C"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47ED15EC"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5A58AC14" w14:textId="77777777" w:rsidTr="00254286">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4FBC797B"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0C8D3C7A" w14:textId="77777777" w:rsidR="005113C9" w:rsidRPr="00AA4A07" w:rsidRDefault="005113C9" w:rsidP="00AC520D">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2155D12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7445FE9D" w14:textId="77777777" w:rsidR="005113C9" w:rsidRPr="00E12AF1" w:rsidRDefault="005113C9" w:rsidP="00AC520D">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C45BC61" w14:textId="77777777" w:rsidR="005113C9" w:rsidRPr="00E12AF1" w:rsidRDefault="005113C9" w:rsidP="00AC520D">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24CAB120" w14:textId="77777777" w:rsidTr="00254286">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CE691D" w14:textId="77777777" w:rsidR="005113C9" w:rsidRPr="00E12AF1" w:rsidRDefault="005113C9" w:rsidP="00AC520D">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7A33BF4" w14:textId="77777777" w:rsidR="005113C9" w:rsidRPr="00AA4A07" w:rsidRDefault="005113C9" w:rsidP="00AC520D">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C3FBEE2" w14:textId="77777777" w:rsidR="005113C9" w:rsidRPr="00E12AF1" w:rsidRDefault="005113C9" w:rsidP="00AC520D">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double" w:sz="6" w:space="0" w:color="auto"/>
            </w:tcBorders>
            <w:shd w:val="clear" w:color="auto" w:fill="auto"/>
            <w:vAlign w:val="center"/>
          </w:tcPr>
          <w:p w14:paraId="548AA344"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65A64643"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6E25B05"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46872F80" w14:textId="77777777" w:rsidTr="00254286">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F9D818"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21E3BE6D"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390D2DCB"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49A2A88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02900F8"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016D21B"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03C4B43E" w14:textId="77777777" w:rsidTr="00254286">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B36139F"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49B9798"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1013A473"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5C987790"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02FBA75"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1110F8"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1E15968B" w14:textId="77777777" w:rsidTr="00254286">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436034"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2FCE6EC7"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D7C9180" w14:textId="77777777" w:rsidR="005113C9" w:rsidRPr="00E12AF1" w:rsidRDefault="005113C9" w:rsidP="00AC520D">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double" w:sz="6" w:space="0" w:color="auto"/>
            </w:tcBorders>
            <w:shd w:val="clear" w:color="auto" w:fill="auto"/>
            <w:vAlign w:val="center"/>
          </w:tcPr>
          <w:p w14:paraId="4EE6A0BC"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0B11FD9"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61F6941"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4826473A" w14:textId="77777777" w:rsidTr="00254286">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D3D0CC1"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A1F176C"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5D28185"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37BFABC0"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2CB5D2"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14827A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11286CD7" w14:textId="77777777" w:rsidTr="00254286">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F8744D3"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03684645"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525C8308"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421BAC10"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AA4B9B4"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C750AB3"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781358EE" w14:textId="77777777" w:rsidTr="00254286">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E43897"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0C5BD372"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9CB870B" w14:textId="77777777" w:rsidR="005113C9" w:rsidRPr="00E12AF1" w:rsidRDefault="005113C9" w:rsidP="00AC520D">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double" w:sz="6" w:space="0" w:color="auto"/>
            </w:tcBorders>
            <w:shd w:val="clear" w:color="auto" w:fill="auto"/>
            <w:vAlign w:val="center"/>
          </w:tcPr>
          <w:p w14:paraId="5008878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72448B1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4A9959B5"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3818C98F" w14:textId="77777777" w:rsidTr="00254286">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9479D0C"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608F20"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25FC08C"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double" w:sz="6" w:space="0" w:color="auto"/>
            </w:tcBorders>
            <w:shd w:val="clear" w:color="auto" w:fill="auto"/>
            <w:vAlign w:val="center"/>
            <w:hideMark/>
          </w:tcPr>
          <w:p w14:paraId="5E6AB9DC"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F6928A1"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0487E0F"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5113C9" w:rsidRPr="00E12AF1" w14:paraId="182070C7" w14:textId="77777777" w:rsidTr="00254286">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9F95110"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5CA78BAF"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22A68D3F"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double" w:sz="6" w:space="0" w:color="auto"/>
            </w:tcBorders>
            <w:shd w:val="clear" w:color="auto" w:fill="auto"/>
            <w:vAlign w:val="center"/>
            <w:hideMark/>
          </w:tcPr>
          <w:p w14:paraId="6A85671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AD139A6"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79D49A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5408F8F7" w14:textId="77777777" w:rsidTr="00254286">
        <w:trPr>
          <w:trHeight w:val="412"/>
        </w:trPr>
        <w:tc>
          <w:tcPr>
            <w:tcW w:w="431" w:type="dxa"/>
            <w:vMerge w:val="restart"/>
            <w:tcBorders>
              <w:top w:val="single" w:sz="4" w:space="0" w:color="auto"/>
              <w:left w:val="single" w:sz="4" w:space="0" w:color="auto"/>
            </w:tcBorders>
            <w:shd w:val="clear" w:color="auto" w:fill="auto"/>
            <w:vAlign w:val="center"/>
          </w:tcPr>
          <w:p w14:paraId="2F935098"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4187A9F1" w14:textId="77777777" w:rsidR="005113C9" w:rsidRPr="00E12AF1" w:rsidRDefault="005113C9" w:rsidP="00AC520D">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double" w:sz="6" w:space="0" w:color="auto"/>
            </w:tcBorders>
            <w:shd w:val="clear" w:color="auto" w:fill="auto"/>
            <w:vAlign w:val="center"/>
          </w:tcPr>
          <w:p w14:paraId="0C8F4A69"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70265909"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A32A5A2"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56972FD6" w14:textId="77777777" w:rsidTr="00254286">
        <w:trPr>
          <w:trHeight w:val="418"/>
        </w:trPr>
        <w:tc>
          <w:tcPr>
            <w:tcW w:w="431" w:type="dxa"/>
            <w:vMerge/>
            <w:tcBorders>
              <w:left w:val="single" w:sz="4" w:space="0" w:color="auto"/>
              <w:bottom w:val="single" w:sz="4" w:space="0" w:color="auto"/>
            </w:tcBorders>
            <w:shd w:val="clear" w:color="auto" w:fill="auto"/>
            <w:vAlign w:val="center"/>
          </w:tcPr>
          <w:p w14:paraId="7743EFA6"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044D9DEE"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tcPr>
          <w:p w14:paraId="30B07938"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7D27374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4817CA2"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3FEF1727" w14:textId="77777777" w:rsidTr="00254286">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01130E8C"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double" w:sz="6" w:space="0" w:color="auto"/>
            </w:tcBorders>
            <w:shd w:val="clear" w:color="auto" w:fill="auto"/>
            <w:vAlign w:val="center"/>
          </w:tcPr>
          <w:p w14:paraId="5321B041" w14:textId="77777777" w:rsidR="005113C9" w:rsidRPr="00E12AF1" w:rsidRDefault="005113C9" w:rsidP="00AC520D">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E738B93"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BE632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6DFC1452" w14:textId="77777777" w:rsidTr="00254286">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5258054A"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double" w:sz="6" w:space="0" w:color="auto"/>
            </w:tcBorders>
            <w:shd w:val="clear" w:color="auto" w:fill="auto"/>
            <w:vAlign w:val="center"/>
          </w:tcPr>
          <w:p w14:paraId="15CFC4B9" w14:textId="77777777" w:rsidR="005113C9" w:rsidRPr="00E12AF1" w:rsidRDefault="005113C9" w:rsidP="00AC520D">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6" w:space="0" w:color="auto"/>
              <w:right w:val="double" w:sz="6" w:space="0" w:color="auto"/>
            </w:tcBorders>
            <w:shd w:val="clear" w:color="000000" w:fill="FFFFFF" w:themeFill="background1"/>
            <w:vAlign w:val="center"/>
            <w:hideMark/>
          </w:tcPr>
          <w:p w14:paraId="5EBAA2B4"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6" w:space="0" w:color="auto"/>
              <w:bottom w:val="double" w:sz="6" w:space="0" w:color="auto"/>
              <w:right w:val="double" w:sz="6" w:space="0" w:color="auto"/>
              <w:tr2bl w:val="single" w:sz="4" w:space="0" w:color="auto"/>
            </w:tcBorders>
            <w:shd w:val="clear" w:color="000000" w:fill="FFFFFF" w:themeFill="background1"/>
            <w:vAlign w:val="center"/>
            <w:hideMark/>
          </w:tcPr>
          <w:p w14:paraId="3900C7C1"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bl>
    <w:p w14:paraId="7AA48C7D" w14:textId="0FF7A858" w:rsidR="005113C9" w:rsidRDefault="001B74EB" w:rsidP="005113C9">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658241" behindDoc="0" locked="0" layoutInCell="1" allowOverlap="1" wp14:anchorId="2627C3BF" wp14:editId="1045F397">
                <wp:simplePos x="0" y="0"/>
                <wp:positionH relativeFrom="column">
                  <wp:posOffset>3851020</wp:posOffset>
                </wp:positionH>
                <wp:positionV relativeFrom="paragraph">
                  <wp:posOffset>6135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v:oval id="円/楕円 2" style="position:absolute;left:0;text-align:left;margin-left:303.25pt;margin-top:.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6C2F0F2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"/>
            </w:pict>
          </mc:Fallback>
        </mc:AlternateContent>
      </w:r>
      <w:r w:rsidR="005113C9" w:rsidRPr="00A36E76">
        <w:rPr>
          <w:rFonts w:ascii="ＭＳ ゴシック" w:eastAsia="ＭＳ ゴシック" w:hAnsi="ＭＳ ゴシック" w:hint="eastAsia"/>
          <w:sz w:val="18"/>
          <w:szCs w:val="18"/>
        </w:rPr>
        <w:t>（注）上表中の提出</w:t>
      </w:r>
      <w:r w:rsidR="005113C9">
        <w:rPr>
          <w:rFonts w:ascii="ＭＳ ゴシック" w:eastAsia="ＭＳ ゴシック" w:hAnsi="ＭＳ ゴシック" w:hint="eastAsia"/>
          <w:sz w:val="18"/>
          <w:szCs w:val="18"/>
        </w:rPr>
        <w:t>物の該当箇所</w:t>
      </w:r>
      <w:r w:rsidR="005113C9" w:rsidRPr="00A36E76">
        <w:rPr>
          <w:rFonts w:ascii="ＭＳ ゴシック" w:eastAsia="ＭＳ ゴシック" w:hAnsi="ＭＳ ゴシック" w:hint="eastAsia"/>
          <w:sz w:val="18"/>
          <w:szCs w:val="18"/>
        </w:rPr>
        <w:t>に丸印（○）を</w:t>
      </w:r>
      <w:r w:rsidR="00895A43">
        <w:rPr>
          <w:rFonts w:ascii="ＭＳ ゴシック" w:eastAsia="ＭＳ ゴシック" w:hAnsi="ＭＳ ゴシック" w:hint="eastAsia"/>
          <w:sz w:val="18"/>
          <w:szCs w:val="18"/>
        </w:rPr>
        <w:t>付け</w:t>
      </w:r>
      <w:r w:rsidR="005113C9" w:rsidRPr="00A36E76">
        <w:rPr>
          <w:rFonts w:ascii="ＭＳ ゴシック" w:eastAsia="ＭＳ ゴシック" w:hAnsi="ＭＳ ゴシック" w:hint="eastAsia"/>
          <w:sz w:val="18"/>
          <w:szCs w:val="18"/>
        </w:rPr>
        <w:t>てください</w:t>
      </w:r>
      <w:r>
        <w:rPr>
          <w:rFonts w:ascii="ＭＳ ゴシック" w:eastAsia="ＭＳ ゴシック" w:hAnsi="ＭＳ ゴシック" w:hint="eastAsia"/>
          <w:sz w:val="18"/>
          <w:szCs w:val="18"/>
        </w:rPr>
        <w:t>（記載例：１</w:t>
      </w:r>
      <w:r w:rsidRPr="00315885">
        <w:rPr>
          <w:rFonts w:ascii="ＭＳ ゴシック" w:eastAsia="ＭＳ ゴシック" w:hAnsi="ＭＳ ゴシック" w:hint="eastAsia"/>
          <w:sz w:val="18"/>
          <w:szCs w:val="18"/>
        </w:rPr>
        <w:t>部</w:t>
      </w:r>
      <w:r>
        <w:rPr>
          <w:rFonts w:ascii="ＭＳ ゴシック" w:eastAsia="ＭＳ ゴシック" w:hAnsi="ＭＳ ゴシック" w:hint="eastAsia"/>
          <w:sz w:val="18"/>
          <w:szCs w:val="18"/>
        </w:rPr>
        <w:t xml:space="preserve">　）</w:t>
      </w:r>
      <w:r w:rsidR="005113C9" w:rsidRPr="00A36E76">
        <w:rPr>
          <w:rFonts w:ascii="ＭＳ ゴシック" w:eastAsia="ＭＳ ゴシック" w:hAnsi="ＭＳ ゴシック" w:hint="eastAsia"/>
          <w:sz w:val="18"/>
          <w:szCs w:val="18"/>
        </w:rPr>
        <w:t>。</w:t>
      </w:r>
    </w:p>
    <w:p w14:paraId="648E3B91" w14:textId="4D05CF78" w:rsidR="005113C9" w:rsidRPr="005113C9" w:rsidRDefault="005113C9">
      <w:pPr>
        <w:widowControl/>
        <w:jc w:val="left"/>
        <w:rPr>
          <w:bdr w:val="single" w:sz="4" w:space="0" w:color="auto"/>
        </w:rPr>
      </w:pPr>
    </w:p>
    <w:p w14:paraId="72F51FBC" w14:textId="77777777" w:rsidR="001609AE" w:rsidRPr="00A36E76" w:rsidRDefault="001609AE" w:rsidP="00C42905">
      <w:pPr>
        <w:ind w:right="880"/>
        <w:rPr>
          <w:b/>
        </w:rPr>
      </w:pPr>
    </w:p>
    <w:p w14:paraId="12894801" w14:textId="77777777" w:rsidR="005113C9" w:rsidRPr="005113C9" w:rsidRDefault="005113C9">
      <w:pPr>
        <w:widowControl/>
        <w:jc w:val="left"/>
        <w:rPr>
          <w:rFonts w:ascii="ＭＳ ゴシック" w:eastAsia="ＭＳ ゴシック" w:hAnsi="ＭＳ ゴシック"/>
          <w:sz w:val="20"/>
          <w:bdr w:val="single" w:sz="4" w:space="0" w:color="auto"/>
        </w:rPr>
      </w:pPr>
      <w:r w:rsidRPr="005113C9">
        <w:rPr>
          <w:rFonts w:ascii="ＭＳ ゴシック" w:eastAsia="ＭＳ ゴシック" w:hAnsi="ＭＳ ゴシック"/>
          <w:sz w:val="20"/>
          <w:bdr w:val="single" w:sz="4" w:space="0" w:color="auto"/>
        </w:rPr>
        <w:br w:type="page"/>
      </w:r>
    </w:p>
    <w:p w14:paraId="20A9EAB8" w14:textId="6BCC2A8D"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64434F4C" w14:textId="77777777" w:rsidR="00FC2CAD" w:rsidRPr="00A36E76" w:rsidRDefault="00FC2CAD" w:rsidP="00FD0C2A">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054601E9" w14:textId="77777777" w:rsidR="00FC2CAD" w:rsidRPr="00A36E76" w:rsidRDefault="00FC2CAD" w:rsidP="00B6300C">
      <w:pPr>
        <w:ind w:firstLineChars="100" w:firstLine="220"/>
      </w:pPr>
      <w:r w:rsidRPr="00A36E76">
        <w:rPr>
          <w:rFonts w:hint="eastAsia"/>
        </w:rPr>
        <w:t>財務大臣　宛て</w:t>
      </w:r>
    </w:p>
    <w:p w14:paraId="69C3FF50" w14:textId="77777777" w:rsidR="00FC2CAD" w:rsidRPr="00A36E76" w:rsidRDefault="00FC2CAD" w:rsidP="00FD0C2A"/>
    <w:p w14:paraId="1F269EB2" w14:textId="77777777" w:rsidR="00B6300C" w:rsidRPr="00A36E76" w:rsidRDefault="00B6300C" w:rsidP="00FD0C2A"/>
    <w:p w14:paraId="27A2C518" w14:textId="77777777" w:rsidR="00FD0C2A" w:rsidRPr="00A36E76" w:rsidRDefault="00FD0C2A" w:rsidP="00FD0C2A">
      <w:pPr>
        <w:ind w:firstLineChars="2100" w:firstLine="4620"/>
      </w:pPr>
      <w:r w:rsidRPr="00A36E76">
        <w:rPr>
          <w:rFonts w:hint="eastAsia"/>
        </w:rPr>
        <w:t>事業者名</w:t>
      </w:r>
    </w:p>
    <w:p w14:paraId="2A6FE690" w14:textId="2651D710" w:rsidR="00FD0C2A" w:rsidRPr="00A36E76" w:rsidRDefault="00FD0C2A" w:rsidP="00FD0C2A">
      <w:pPr>
        <w:ind w:firstLineChars="2100" w:firstLine="4620"/>
      </w:pPr>
      <w:r w:rsidRPr="00A36E76">
        <w:rPr>
          <w:rFonts w:hint="eastAsia"/>
        </w:rPr>
        <w:t xml:space="preserve">　代表者役職・氏名　　　　　　　　　</w:t>
      </w:r>
    </w:p>
    <w:p w14:paraId="21ECE8AC" w14:textId="2CB457E1"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18A6D778" w14:textId="1D9C2F21"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A36E76" w:rsidRDefault="00FC2CAD" w:rsidP="00FD0C2A"/>
    <w:p w14:paraId="73702BA4" w14:textId="77777777" w:rsidR="00FC2CAD" w:rsidRPr="00A36E76" w:rsidRDefault="00FC2CAD" w:rsidP="00FD0C2A"/>
    <w:p w14:paraId="31471F9A" w14:textId="0DF9DEB5" w:rsidR="00FC2CAD" w:rsidRPr="00EE3F01" w:rsidRDefault="00AB3076" w:rsidP="004504C7">
      <w:pPr>
        <w:ind w:left="141" w:rightChars="102" w:right="224" w:hangingChars="64" w:hanging="141"/>
      </w:pPr>
      <w:r w:rsidRPr="00EE3F01">
        <w:rPr>
          <w:rFonts w:hint="eastAsia"/>
        </w:rPr>
        <w:t>「</w:t>
      </w:r>
      <w:r w:rsidR="004035C6" w:rsidRPr="00EE3F01">
        <w:rPr>
          <w:rFonts w:hint="eastAsia"/>
        </w:rPr>
        <w:t>中華人民共和国産</w:t>
      </w:r>
      <w:r w:rsidR="00397170" w:rsidRPr="00F63079">
        <w:rPr>
          <w:rFonts w:hint="eastAsia"/>
        </w:rPr>
        <w:t>並びに台湾、澎湖諸島、金門及び馬祖から成る独立の関税地域</w:t>
      </w:r>
      <w:r w:rsidR="004035C6" w:rsidRPr="00EE3F01">
        <w:rPr>
          <w:rFonts w:hint="eastAsia"/>
        </w:rPr>
        <w:t>産ニッケル系ステンレス冷延鋼帯及び冷延鋼板</w:t>
      </w:r>
      <w:r w:rsidRPr="00EE3F01">
        <w:rPr>
          <w:rFonts w:hint="eastAsia"/>
        </w:rPr>
        <w:t>に</w:t>
      </w:r>
      <w:r w:rsidR="00C2234A" w:rsidRPr="00EE3F01">
        <w:rPr>
          <w:rFonts w:hint="eastAsia"/>
        </w:rPr>
        <w:t>対する</w:t>
      </w:r>
      <w:r w:rsidRPr="00EE3F01">
        <w:rPr>
          <w:rFonts w:hint="eastAsia"/>
        </w:rPr>
        <w:t>不当廉売関税の</w:t>
      </w:r>
      <w:r w:rsidR="00E002B3" w:rsidRPr="00EE3F01">
        <w:rPr>
          <w:rFonts w:hint="eastAsia"/>
        </w:rPr>
        <w:t>課税に関する</w:t>
      </w:r>
      <w:r w:rsidRPr="00EE3F01">
        <w:rPr>
          <w:rFonts w:hint="eastAsia"/>
        </w:rPr>
        <w:t>調査」</w:t>
      </w:r>
      <w:r w:rsidR="00FC2CAD" w:rsidRPr="00EE3F01">
        <w:rPr>
          <w:rFonts w:hint="eastAsia"/>
        </w:rPr>
        <w:t>に係る</w:t>
      </w:r>
      <w:r w:rsidR="00111F91" w:rsidRPr="00EE3F01">
        <w:rPr>
          <w:rFonts w:hint="eastAsia"/>
        </w:rPr>
        <w:t>「中華人民共和国における国内向け同種の貨物及び第三国向け同種の貨物の生産及び販売について市場経済の条件が浸透している事実の有無に関する調査の質問状」</w:t>
      </w:r>
      <w:r w:rsidR="00FC2CAD" w:rsidRPr="00EE3F01">
        <w:rPr>
          <w:rFonts w:hint="eastAsia"/>
        </w:rPr>
        <w:t>の回答</w:t>
      </w:r>
      <w:r w:rsidR="00FD4A77" w:rsidRPr="00EE3F01">
        <w:rPr>
          <w:rFonts w:hint="eastAsia"/>
        </w:rPr>
        <w:t>の提出</w:t>
      </w:r>
      <w:r w:rsidR="00FC2CAD" w:rsidRPr="00EE3F01">
        <w:rPr>
          <w:rFonts w:hint="eastAsia"/>
        </w:rPr>
        <w:t>期限の延長</w:t>
      </w:r>
      <w:r w:rsidR="001D7634" w:rsidRPr="00EE3F01">
        <w:rPr>
          <w:rFonts w:hint="eastAsia"/>
        </w:rPr>
        <w:t>の要望</w:t>
      </w:r>
      <w:r w:rsidR="00FC2CAD" w:rsidRPr="00EE3F01">
        <w:rPr>
          <w:rFonts w:hint="eastAsia"/>
        </w:rPr>
        <w:t>について</w:t>
      </w:r>
    </w:p>
    <w:p w14:paraId="10941583" w14:textId="77777777" w:rsidR="00FC2CAD" w:rsidRPr="00EE3F01" w:rsidRDefault="00FC2CAD" w:rsidP="00FD0C2A"/>
    <w:p w14:paraId="1C0A0FC5" w14:textId="77777777" w:rsidR="00FC2CAD" w:rsidRPr="00EE3F01" w:rsidRDefault="00FC2CAD" w:rsidP="00FD0C2A"/>
    <w:p w14:paraId="490BAF7D" w14:textId="77777777" w:rsidR="00FC2CAD" w:rsidRPr="00EE3F01" w:rsidRDefault="00FC2CAD" w:rsidP="00B6300C">
      <w:pPr>
        <w:ind w:firstLineChars="100" w:firstLine="220"/>
      </w:pPr>
      <w:r w:rsidRPr="00EE3F01">
        <w:rPr>
          <w:rFonts w:hint="eastAsia"/>
        </w:rPr>
        <w:t>標記の件について、下記のとおり回答</w:t>
      </w:r>
      <w:r w:rsidR="00FD4A77" w:rsidRPr="00EE3F01">
        <w:rPr>
          <w:rFonts w:hint="eastAsia"/>
        </w:rPr>
        <w:t>の提出</w:t>
      </w:r>
      <w:r w:rsidRPr="00EE3F01">
        <w:rPr>
          <w:rFonts w:hint="eastAsia"/>
        </w:rPr>
        <w:t>期限の延長を要望します。</w:t>
      </w:r>
    </w:p>
    <w:p w14:paraId="60582DB8" w14:textId="77777777" w:rsidR="00FC2CAD" w:rsidRPr="00EE3F01" w:rsidRDefault="00FC2CAD" w:rsidP="00FD0C2A"/>
    <w:p w14:paraId="31DEC77B" w14:textId="77777777" w:rsidR="00FC2CAD" w:rsidRPr="00EE3F01" w:rsidRDefault="00FC2CAD" w:rsidP="00FD0C2A"/>
    <w:p w14:paraId="4A979924" w14:textId="77777777" w:rsidR="00FC2CAD" w:rsidRPr="00EE3F01" w:rsidRDefault="00FC2CAD" w:rsidP="00B6300C">
      <w:pPr>
        <w:jc w:val="center"/>
        <w:rPr>
          <w:lang w:eastAsia="zh-TW"/>
        </w:rPr>
      </w:pPr>
      <w:r w:rsidRPr="00EE3F01">
        <w:rPr>
          <w:rFonts w:hint="eastAsia"/>
          <w:lang w:eastAsia="zh-TW"/>
        </w:rPr>
        <w:t>記</w:t>
      </w:r>
    </w:p>
    <w:p w14:paraId="4C5C54E2" w14:textId="77777777" w:rsidR="00FC2CAD" w:rsidRPr="00EE3F01" w:rsidRDefault="00FC2CAD" w:rsidP="00FD0C2A">
      <w:pPr>
        <w:rPr>
          <w:lang w:eastAsia="zh-TW"/>
        </w:rPr>
      </w:pPr>
    </w:p>
    <w:p w14:paraId="0D314C6E" w14:textId="77777777" w:rsidR="00FC2CAD" w:rsidRPr="00EE3F01" w:rsidRDefault="00FC2CAD" w:rsidP="00B6300C">
      <w:pPr>
        <w:ind w:firstLineChars="100" w:firstLine="220"/>
        <w:rPr>
          <w:lang w:eastAsia="zh-TW"/>
        </w:rPr>
      </w:pPr>
      <w:r w:rsidRPr="00EE3F01">
        <w:rPr>
          <w:rFonts w:hint="eastAsia"/>
          <w:lang w:eastAsia="zh-TW"/>
        </w:rPr>
        <w:t>１．</w:t>
      </w:r>
      <w:r w:rsidR="00FD4A77" w:rsidRPr="00EE3F01">
        <w:rPr>
          <w:rFonts w:hint="eastAsia"/>
          <w:lang w:eastAsia="zh-TW"/>
        </w:rPr>
        <w:t>提出</w:t>
      </w:r>
      <w:r w:rsidRPr="00EE3F01">
        <w:rPr>
          <w:rFonts w:hint="eastAsia"/>
          <w:lang w:eastAsia="zh-TW"/>
        </w:rPr>
        <w:t>可能時期</w:t>
      </w:r>
      <w:r w:rsidR="008F2E47" w:rsidRPr="00EE3F01">
        <w:rPr>
          <w:rFonts w:hint="eastAsia"/>
          <w:lang w:eastAsia="zh-TW"/>
        </w:rPr>
        <w:t>（注１）</w:t>
      </w:r>
    </w:p>
    <w:p w14:paraId="374DC1C6" w14:textId="357CA93D" w:rsidR="00FC2CAD" w:rsidRPr="00EE3F01" w:rsidRDefault="00E2405F" w:rsidP="00B6300C">
      <w:pPr>
        <w:ind w:firstLineChars="300" w:firstLine="660"/>
      </w:pPr>
      <w:r w:rsidRPr="00EE3F01">
        <w:rPr>
          <w:rFonts w:hint="eastAsia"/>
        </w:rPr>
        <w:t>令和</w:t>
      </w:r>
      <w:r w:rsidR="00FC2CAD" w:rsidRPr="00EE3F01">
        <w:rPr>
          <w:rFonts w:hint="eastAsia"/>
        </w:rPr>
        <w:t>○○年○○月○○日</w:t>
      </w:r>
    </w:p>
    <w:p w14:paraId="3D0F8A0B" w14:textId="77777777" w:rsidR="0016230C" w:rsidRPr="00EE3F01" w:rsidRDefault="0016230C" w:rsidP="0016230C"/>
    <w:p w14:paraId="182F9BEB" w14:textId="77777777" w:rsidR="0016230C" w:rsidRPr="00EE3F01" w:rsidRDefault="0016230C" w:rsidP="0016230C">
      <w:pPr>
        <w:ind w:firstLineChars="100" w:firstLine="220"/>
      </w:pPr>
      <w:r w:rsidRPr="00EE3F01">
        <w:rPr>
          <w:rFonts w:hint="eastAsia"/>
        </w:rPr>
        <w:t>２．回答期限を延長する調査項目</w:t>
      </w:r>
      <w:r w:rsidR="008F2E47" w:rsidRPr="00EE3F01">
        <w:rPr>
          <w:rFonts w:hint="eastAsia"/>
        </w:rPr>
        <w:t>（注２）</w:t>
      </w:r>
    </w:p>
    <w:p w14:paraId="757D4AA1" w14:textId="77777777" w:rsidR="0016230C" w:rsidRPr="00EE3F01" w:rsidRDefault="0016230C" w:rsidP="0016230C">
      <w:pPr>
        <w:ind w:firstLineChars="100" w:firstLine="220"/>
        <w:rPr>
          <w:lang w:eastAsia="zh-TW"/>
        </w:rPr>
      </w:pPr>
      <w:r w:rsidRPr="00EE3F01">
        <w:rPr>
          <w:rFonts w:hint="eastAsia"/>
          <w:lang w:eastAsia="zh-TW"/>
        </w:rPr>
        <w:t>（１）調査項目○</w:t>
      </w:r>
    </w:p>
    <w:p w14:paraId="62A4EE88" w14:textId="77777777" w:rsidR="0016230C" w:rsidRPr="00EE3F01" w:rsidRDefault="0016230C" w:rsidP="0016230C">
      <w:pPr>
        <w:ind w:firstLineChars="100" w:firstLine="220"/>
        <w:rPr>
          <w:lang w:eastAsia="zh-TW"/>
        </w:rPr>
      </w:pPr>
      <w:r w:rsidRPr="00EE3F01">
        <w:rPr>
          <w:rFonts w:hint="eastAsia"/>
          <w:lang w:eastAsia="zh-TW"/>
        </w:rPr>
        <w:t>（２）調査項目○</w:t>
      </w:r>
    </w:p>
    <w:p w14:paraId="6C5FD4E9" w14:textId="77777777" w:rsidR="00FC2CAD" w:rsidRPr="00EE3F01" w:rsidRDefault="00FC2CAD" w:rsidP="00FD0C2A">
      <w:pPr>
        <w:rPr>
          <w:lang w:eastAsia="zh-TW"/>
        </w:rPr>
      </w:pPr>
    </w:p>
    <w:p w14:paraId="3377D200" w14:textId="77777777" w:rsidR="00FC2CAD" w:rsidRPr="00EE3F01" w:rsidRDefault="0016230C" w:rsidP="00B6300C">
      <w:pPr>
        <w:ind w:firstLineChars="100" w:firstLine="220"/>
      </w:pPr>
      <w:r w:rsidRPr="00EE3F01">
        <w:rPr>
          <w:rFonts w:hint="eastAsia"/>
        </w:rPr>
        <w:t>３</w:t>
      </w:r>
      <w:r w:rsidR="00FC2CAD" w:rsidRPr="00EE3F01">
        <w:rPr>
          <w:rFonts w:hint="eastAsia"/>
        </w:rPr>
        <w:t>．期限内に提出できない特段の理由</w:t>
      </w:r>
    </w:p>
    <w:p w14:paraId="16C01E72" w14:textId="77777777" w:rsidR="00FC2CAD" w:rsidRPr="00EE3F01" w:rsidRDefault="000E2E96" w:rsidP="000E2E96">
      <w:pPr>
        <w:ind w:firstLineChars="100" w:firstLine="220"/>
      </w:pPr>
      <w:r w:rsidRPr="00EE3F01">
        <w:rPr>
          <w:rFonts w:hint="eastAsia"/>
        </w:rPr>
        <w:t>（１）</w:t>
      </w:r>
      <w:r w:rsidR="00FC2CAD" w:rsidRPr="00EE3F01">
        <w:rPr>
          <w:rFonts w:hint="eastAsia"/>
        </w:rPr>
        <w:t>○○○○○○○○○○○○○○</w:t>
      </w:r>
    </w:p>
    <w:p w14:paraId="635CCA16" w14:textId="397DB8FA" w:rsidR="003C0E23" w:rsidRPr="00EE3F01" w:rsidRDefault="003C0E23" w:rsidP="00FD0C2A"/>
    <w:p w14:paraId="14AC5834" w14:textId="24794A30" w:rsidR="008F2E47" w:rsidRPr="00EE3F01" w:rsidRDefault="008F2E47" w:rsidP="008F2E47">
      <w:pPr>
        <w:pStyle w:val="af5"/>
        <w:ind w:leftChars="0" w:left="720" w:hangingChars="400" w:hanging="720"/>
        <w:rPr>
          <w:rFonts w:ascii="ＭＳ ゴシック" w:eastAsia="ＭＳ ゴシック" w:hAnsi="ＭＳ ゴシック"/>
          <w:sz w:val="18"/>
          <w:szCs w:val="18"/>
        </w:rPr>
      </w:pPr>
      <w:r w:rsidRPr="00EE3F01">
        <w:rPr>
          <w:rFonts w:ascii="ＭＳ ゴシック" w:eastAsia="ＭＳ ゴシック" w:hAnsi="ＭＳ ゴシック"/>
          <w:sz w:val="18"/>
          <w:szCs w:val="18"/>
        </w:rPr>
        <w:t>（注１）回答書の提出期限（</w:t>
      </w:r>
      <w:r w:rsidR="00E2405F" w:rsidRPr="00EE3F01">
        <w:rPr>
          <w:rFonts w:ascii="ＭＳ ゴシック" w:eastAsia="ＭＳ ゴシック" w:hAnsi="ＭＳ ゴシック"/>
          <w:sz w:val="18"/>
          <w:szCs w:val="18"/>
        </w:rPr>
        <w:t>令和</w:t>
      </w:r>
      <w:r w:rsidR="38FA81FC" w:rsidRPr="00EE3F01">
        <w:rPr>
          <w:rFonts w:ascii="ＭＳ ゴシック" w:eastAsia="ＭＳ ゴシック" w:hAnsi="ＭＳ ゴシック"/>
          <w:sz w:val="18"/>
          <w:szCs w:val="18"/>
        </w:rPr>
        <w:t>７</w:t>
      </w:r>
      <w:r w:rsidR="00E2405F" w:rsidRPr="00EE3F01">
        <w:rPr>
          <w:rFonts w:ascii="ＭＳ ゴシック" w:eastAsia="ＭＳ ゴシック" w:hAnsi="ＭＳ ゴシック"/>
          <w:sz w:val="18"/>
          <w:szCs w:val="18"/>
        </w:rPr>
        <w:t>年</w:t>
      </w:r>
      <w:r w:rsidR="68BE197A" w:rsidRPr="00EE3F01">
        <w:rPr>
          <w:rFonts w:ascii="ＭＳ ゴシック" w:eastAsia="ＭＳ ゴシック" w:hAnsi="ＭＳ ゴシック"/>
          <w:sz w:val="18"/>
          <w:szCs w:val="18"/>
        </w:rPr>
        <w:t>８</w:t>
      </w:r>
      <w:r w:rsidR="00E2405F" w:rsidRPr="00EE3F01">
        <w:rPr>
          <w:rFonts w:ascii="ＭＳ ゴシック" w:eastAsia="ＭＳ ゴシック" w:hAnsi="ＭＳ ゴシック"/>
          <w:sz w:val="18"/>
          <w:szCs w:val="18"/>
        </w:rPr>
        <w:t>月</w:t>
      </w:r>
      <w:r w:rsidR="438729DE" w:rsidRPr="00EE3F01">
        <w:rPr>
          <w:rFonts w:ascii="ＭＳ ゴシック" w:eastAsia="ＭＳ ゴシック" w:hAnsi="ＭＳ ゴシック"/>
          <w:sz w:val="18"/>
          <w:szCs w:val="18"/>
        </w:rPr>
        <w:t>２９</w:t>
      </w:r>
      <w:r w:rsidR="00E2405F" w:rsidRPr="00EE3F01">
        <w:rPr>
          <w:rFonts w:ascii="ＭＳ ゴシック" w:eastAsia="ＭＳ ゴシック" w:hAnsi="ＭＳ ゴシック"/>
          <w:sz w:val="18"/>
          <w:szCs w:val="18"/>
        </w:rPr>
        <w:t>日（</w:t>
      </w:r>
      <w:r w:rsidR="2969D9CD" w:rsidRPr="00EE3F01">
        <w:rPr>
          <w:rFonts w:ascii="ＭＳ ゴシック" w:eastAsia="ＭＳ ゴシック" w:hAnsi="ＭＳ ゴシック"/>
          <w:sz w:val="18"/>
          <w:szCs w:val="18"/>
        </w:rPr>
        <w:t>金</w:t>
      </w:r>
      <w:r w:rsidR="00E2405F" w:rsidRPr="00EE3F01">
        <w:rPr>
          <w:rFonts w:ascii="ＭＳ ゴシック" w:eastAsia="ＭＳ ゴシック" w:hAnsi="ＭＳ ゴシック"/>
          <w:sz w:val="18"/>
          <w:szCs w:val="18"/>
        </w:rPr>
        <w:t>））</w:t>
      </w:r>
      <w:r w:rsidRPr="00EE3F01">
        <w:rPr>
          <w:rFonts w:ascii="ＭＳ ゴシック" w:eastAsia="ＭＳ ゴシック" w:hAnsi="ＭＳ ゴシック"/>
          <w:sz w:val="18"/>
          <w:szCs w:val="18"/>
        </w:rPr>
        <w:t>の延長は、最長14日間</w:t>
      </w:r>
      <w:r w:rsidR="00B531CC" w:rsidRPr="00EE3F01">
        <w:rPr>
          <w:rFonts w:ascii="ＭＳ ゴシック" w:eastAsia="ＭＳ ゴシック" w:hAnsi="ＭＳ ゴシック"/>
          <w:sz w:val="18"/>
          <w:szCs w:val="18"/>
        </w:rPr>
        <w:t>（</w:t>
      </w:r>
      <w:r w:rsidR="00E2405F" w:rsidRPr="00EE3F01">
        <w:rPr>
          <w:rFonts w:ascii="ＭＳ ゴシック" w:eastAsia="ＭＳ ゴシック" w:hAnsi="ＭＳ ゴシック"/>
          <w:sz w:val="18"/>
          <w:szCs w:val="18"/>
        </w:rPr>
        <w:t>令和</w:t>
      </w:r>
      <w:r w:rsidR="3D04AF5C" w:rsidRPr="00EE3F01">
        <w:rPr>
          <w:rFonts w:ascii="ＭＳ ゴシック" w:eastAsia="ＭＳ ゴシック" w:hAnsi="ＭＳ ゴシック"/>
          <w:sz w:val="18"/>
          <w:szCs w:val="18"/>
        </w:rPr>
        <w:t>７</w:t>
      </w:r>
      <w:r w:rsidR="00E2405F" w:rsidRPr="00EE3F01">
        <w:rPr>
          <w:rFonts w:ascii="ＭＳ ゴシック" w:eastAsia="ＭＳ ゴシック" w:hAnsi="ＭＳ ゴシック"/>
          <w:sz w:val="18"/>
          <w:szCs w:val="18"/>
        </w:rPr>
        <w:t>年</w:t>
      </w:r>
      <w:r w:rsidR="3FF7557C" w:rsidRPr="00EE3F01">
        <w:rPr>
          <w:rFonts w:ascii="ＭＳ ゴシック" w:eastAsia="ＭＳ ゴシック" w:hAnsi="ＭＳ ゴシック"/>
          <w:sz w:val="18"/>
          <w:szCs w:val="18"/>
        </w:rPr>
        <w:t>９</w:t>
      </w:r>
      <w:r w:rsidR="00E2405F" w:rsidRPr="00EE3F01">
        <w:rPr>
          <w:rFonts w:ascii="ＭＳ ゴシック" w:eastAsia="ＭＳ ゴシック" w:hAnsi="ＭＳ ゴシック"/>
          <w:sz w:val="18"/>
          <w:szCs w:val="18"/>
        </w:rPr>
        <w:t>月</w:t>
      </w:r>
      <w:r w:rsidR="00350DFB" w:rsidRPr="00EE3F01">
        <w:rPr>
          <w:rFonts w:ascii="ＭＳ ゴシック" w:eastAsia="ＭＳ ゴシック" w:hAnsi="ＭＳ ゴシック"/>
          <w:sz w:val="18"/>
          <w:szCs w:val="18"/>
        </w:rPr>
        <w:t>１</w:t>
      </w:r>
      <w:r w:rsidR="5850FA2D" w:rsidRPr="00EE3F01">
        <w:rPr>
          <w:rFonts w:ascii="ＭＳ ゴシック" w:eastAsia="ＭＳ ゴシック" w:hAnsi="ＭＳ ゴシック"/>
          <w:sz w:val="18"/>
          <w:szCs w:val="18"/>
        </w:rPr>
        <w:t>２</w:t>
      </w:r>
      <w:r w:rsidR="00E2405F" w:rsidRPr="00EE3F01">
        <w:rPr>
          <w:rFonts w:ascii="ＭＳ ゴシック" w:eastAsia="ＭＳ ゴシック" w:hAnsi="ＭＳ ゴシック"/>
          <w:sz w:val="18"/>
          <w:szCs w:val="18"/>
        </w:rPr>
        <w:t>日（</w:t>
      </w:r>
      <w:r w:rsidR="10D01A7B" w:rsidRPr="00EE3F01">
        <w:rPr>
          <w:rFonts w:ascii="ＭＳ ゴシック" w:eastAsia="ＭＳ ゴシック" w:hAnsi="ＭＳ ゴシック"/>
          <w:sz w:val="18"/>
          <w:szCs w:val="18"/>
        </w:rPr>
        <w:t>金</w:t>
      </w:r>
      <w:r w:rsidR="00E2405F" w:rsidRPr="00EE3F01">
        <w:rPr>
          <w:rFonts w:ascii="ＭＳ ゴシック" w:eastAsia="ＭＳ ゴシック" w:hAnsi="ＭＳ ゴシック"/>
          <w:sz w:val="18"/>
          <w:szCs w:val="18"/>
        </w:rPr>
        <w:t>）</w:t>
      </w:r>
      <w:r w:rsidR="00B531CC" w:rsidRPr="00EE3F01">
        <w:rPr>
          <w:rFonts w:ascii="ＭＳ ゴシック" w:eastAsia="ＭＳ ゴシック" w:hAnsi="ＭＳ ゴシック"/>
          <w:sz w:val="18"/>
          <w:szCs w:val="18"/>
        </w:rPr>
        <w:t>まで）</w:t>
      </w:r>
      <w:r w:rsidRPr="00EE3F01">
        <w:rPr>
          <w:rFonts w:ascii="ＭＳ ゴシック" w:eastAsia="ＭＳ ゴシック" w:hAnsi="ＭＳ ゴシック"/>
          <w:sz w:val="18"/>
          <w:szCs w:val="18"/>
        </w:rPr>
        <w:t>です。これを超過しての提出期限の延長は認めません。</w:t>
      </w:r>
    </w:p>
    <w:p w14:paraId="32C07FA9" w14:textId="2B815854" w:rsidR="008F2E47" w:rsidRPr="00EE3F01" w:rsidRDefault="008F2E47" w:rsidP="008F2E47">
      <w:pPr>
        <w:pStyle w:val="af5"/>
        <w:ind w:leftChars="0" w:left="720" w:hangingChars="400" w:hanging="720"/>
        <w:rPr>
          <w:rFonts w:ascii="ＭＳ ゴシック" w:eastAsia="ＭＳ ゴシック" w:hAnsi="ＭＳ ゴシック"/>
          <w:sz w:val="18"/>
          <w:szCs w:val="18"/>
        </w:rPr>
      </w:pPr>
      <w:r w:rsidRPr="00EE3F01">
        <w:rPr>
          <w:rFonts w:ascii="ＭＳ ゴシック" w:eastAsia="ＭＳ ゴシック" w:hAnsi="ＭＳ ゴシック" w:hint="eastAsia"/>
          <w:sz w:val="18"/>
          <w:szCs w:val="18"/>
        </w:rPr>
        <w:t>（注２）調査項目Ｂ以降（調査項目Ａ以外）の項目で、回答の延長を希望する調査項目を記載してください。</w:t>
      </w:r>
      <w:r w:rsidR="008604ED" w:rsidRPr="00EE3F01">
        <w:rPr>
          <w:rFonts w:ascii="ＭＳ ゴシック" w:eastAsia="ＭＳ ゴシック" w:hAnsi="ＭＳ ゴシック" w:hint="eastAsia"/>
          <w:sz w:val="18"/>
          <w:szCs w:val="18"/>
        </w:rPr>
        <w:t>調査項目Ａについては提出期限の延長は認めません。</w:t>
      </w:r>
    </w:p>
    <w:p w14:paraId="56922D1F" w14:textId="20DB960A" w:rsidR="003C0E23" w:rsidRPr="00A36E76" w:rsidRDefault="003C0E23" w:rsidP="00364EFA">
      <w:pPr>
        <w:pStyle w:val="af5"/>
        <w:ind w:leftChars="0" w:left="720" w:hangingChars="400" w:hanging="720"/>
      </w:pPr>
      <w:r w:rsidRPr="00EE3F01">
        <w:rPr>
          <w:rFonts w:ascii="ＭＳ ゴシック" w:eastAsia="ＭＳ ゴシック" w:hAnsi="ＭＳ ゴシック" w:hint="eastAsia"/>
          <w:sz w:val="18"/>
          <w:szCs w:val="18"/>
        </w:rPr>
        <w:t>（注</w:t>
      </w:r>
      <w:r w:rsidR="008F2E47" w:rsidRPr="00EE3F01">
        <w:rPr>
          <w:rFonts w:ascii="ＭＳ ゴシック" w:eastAsia="ＭＳ ゴシック" w:hAnsi="ＭＳ ゴシック" w:hint="eastAsia"/>
          <w:sz w:val="18"/>
          <w:szCs w:val="18"/>
        </w:rPr>
        <w:t>３</w:t>
      </w:r>
      <w:r w:rsidRPr="00EE3F01">
        <w:rPr>
          <w:rFonts w:ascii="ＭＳ ゴシック" w:eastAsia="ＭＳ ゴシック" w:hAnsi="ＭＳ ゴシック" w:hint="eastAsia"/>
          <w:sz w:val="18"/>
          <w:szCs w:val="18"/>
        </w:rPr>
        <w:t>）本書面に記載の内容について秘密として取り扱うことを求める場合には、</w:t>
      </w:r>
      <w:r w:rsidR="00364EFA" w:rsidRPr="00EE3F01">
        <w:rPr>
          <w:rFonts w:ascii="ＭＳ ゴシック" w:eastAsia="ＭＳ ゴシック" w:hAnsi="ＭＳ ゴシック" w:hint="eastAsia"/>
          <w:b/>
          <w:sz w:val="18"/>
          <w:szCs w:val="18"/>
          <w:u w:val="single"/>
        </w:rPr>
        <w:t>「不当廉売関税の課税に関する調査への協力のお願い（利害関係者等共通）」</w:t>
      </w:r>
      <w:r w:rsidR="00364EFA" w:rsidRPr="00EE3F01">
        <w:rPr>
          <w:rFonts w:ascii="ＭＳ ゴシック" w:eastAsia="ＭＳ ゴシック" w:hAnsi="ＭＳ ゴシック" w:hint="eastAsia"/>
          <w:sz w:val="18"/>
          <w:szCs w:val="18"/>
        </w:rPr>
        <w:t>の</w:t>
      </w:r>
      <w:r w:rsidR="004035C6" w:rsidRPr="00EE3F01">
        <w:rPr>
          <w:rFonts w:ascii="ＭＳ ゴシック" w:eastAsia="ＭＳ ゴシック" w:hAnsi="ＭＳ ゴシック" w:hint="eastAsia"/>
          <w:sz w:val="18"/>
          <w:szCs w:val="18"/>
        </w:rPr>
        <w:t>別冊</w:t>
      </w:r>
      <w:r w:rsidR="00E2405F" w:rsidRPr="00EE3F01">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EE3F01">
        <w:rPr>
          <w:rFonts w:ascii="ＭＳ ゴシック" w:eastAsia="ＭＳ ゴシック" w:hAnsi="ＭＳ ゴシック" w:hint="eastAsia"/>
          <w:sz w:val="18"/>
          <w:szCs w:val="18"/>
        </w:rPr>
        <w:t>。</w:t>
      </w:r>
    </w:p>
    <w:p w14:paraId="40D9D494" w14:textId="1DF90962" w:rsidR="00610EDD" w:rsidRPr="00A36E76" w:rsidRDefault="00FC2CAD" w:rsidP="00FD0C2A">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00DE6754" w14:textId="77777777" w:rsidR="00610EDD" w:rsidRPr="00A36E76" w:rsidRDefault="00610EDD" w:rsidP="00B6300C">
      <w:pPr>
        <w:ind w:firstLineChars="100" w:firstLine="220"/>
      </w:pPr>
      <w:r w:rsidRPr="00A36E76">
        <w:rPr>
          <w:rFonts w:hint="eastAsia"/>
        </w:rPr>
        <w:t>財務大臣　宛て</w:t>
      </w:r>
    </w:p>
    <w:p w14:paraId="6F2EA840" w14:textId="77777777" w:rsidR="00610EDD" w:rsidRPr="00A36E76" w:rsidRDefault="00610EDD" w:rsidP="00FD0C2A"/>
    <w:p w14:paraId="6BF99BEE" w14:textId="77777777" w:rsidR="00B6300C" w:rsidRPr="00A36E76" w:rsidRDefault="00B6300C" w:rsidP="00FD0C2A"/>
    <w:p w14:paraId="61DFE86E" w14:textId="77777777" w:rsidR="00FD0C2A" w:rsidRPr="00A36E76" w:rsidRDefault="00FD0C2A" w:rsidP="00FD0C2A">
      <w:pPr>
        <w:ind w:firstLineChars="2100" w:firstLine="4620"/>
      </w:pPr>
      <w:r w:rsidRPr="00A36E76">
        <w:rPr>
          <w:rFonts w:hint="eastAsia"/>
        </w:rPr>
        <w:t>事業者名</w:t>
      </w:r>
    </w:p>
    <w:p w14:paraId="65E49E3F" w14:textId="4B18D88D" w:rsidR="00FD0C2A" w:rsidRPr="00A36E76" w:rsidRDefault="00FD0C2A" w:rsidP="00FD0C2A">
      <w:pPr>
        <w:ind w:firstLineChars="2100" w:firstLine="4620"/>
      </w:pPr>
      <w:r w:rsidRPr="00A36E76">
        <w:rPr>
          <w:rFonts w:hint="eastAsia"/>
        </w:rPr>
        <w:t xml:space="preserve">　代表者役職・氏名　　　　　　　　　</w:t>
      </w:r>
    </w:p>
    <w:p w14:paraId="0E97D25F" w14:textId="133865BA"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716E472C" w14:textId="75A35580"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A36E76" w:rsidRDefault="00610EDD" w:rsidP="00FD0C2A"/>
    <w:p w14:paraId="4B5BAA6D" w14:textId="77777777" w:rsidR="00610EDD" w:rsidRPr="00A36E76" w:rsidRDefault="00610EDD" w:rsidP="00FD0C2A"/>
    <w:p w14:paraId="75E755F8" w14:textId="3148C0F2" w:rsidR="00610EDD" w:rsidRPr="00A36E76" w:rsidRDefault="00AB3076" w:rsidP="004504C7">
      <w:pPr>
        <w:ind w:left="141" w:rightChars="102" w:right="224" w:hangingChars="64" w:hanging="141"/>
      </w:pPr>
      <w:r w:rsidRPr="00EE3F01">
        <w:rPr>
          <w:rFonts w:hint="eastAsia"/>
        </w:rPr>
        <w:t>「</w:t>
      </w:r>
      <w:r w:rsidR="004035C6" w:rsidRPr="00EE3F01">
        <w:rPr>
          <w:rFonts w:hint="eastAsia"/>
        </w:rPr>
        <w:t>中華人民共和国産</w:t>
      </w:r>
      <w:r w:rsidR="00397170" w:rsidRPr="00F63079">
        <w:rPr>
          <w:rFonts w:hint="eastAsia"/>
        </w:rPr>
        <w:t>並びに台湾、澎湖諸島、金門及び馬祖から成る独立の関税地域</w:t>
      </w:r>
      <w:r w:rsidR="004035C6" w:rsidRPr="00EE3F01">
        <w:rPr>
          <w:rFonts w:hint="eastAsia"/>
        </w:rPr>
        <w:t>産ニッケル系ステンレス冷延鋼帯及び冷延鋼板</w:t>
      </w:r>
      <w:r w:rsidRPr="00EE3F01">
        <w:rPr>
          <w:rFonts w:hint="eastAsia"/>
        </w:rPr>
        <w:t>に</w:t>
      </w:r>
      <w:r w:rsidR="00C2234A" w:rsidRPr="00EE3F01">
        <w:rPr>
          <w:rFonts w:hint="eastAsia"/>
        </w:rPr>
        <w:t>対</w:t>
      </w:r>
      <w:r w:rsidR="00C2234A">
        <w:rPr>
          <w:rFonts w:hint="eastAsia"/>
        </w:rPr>
        <w:t>する</w:t>
      </w:r>
      <w:r w:rsidRPr="00A36E76">
        <w:rPr>
          <w:rFonts w:hint="eastAsia"/>
        </w:rPr>
        <w:t>不当廉売関税の</w:t>
      </w:r>
      <w:r w:rsidR="00E002B3" w:rsidRPr="00A36E76">
        <w:rPr>
          <w:rFonts w:hint="eastAsia"/>
        </w:rPr>
        <w:t>課税に関する</w:t>
      </w:r>
      <w:r w:rsidRPr="00A36E76">
        <w:rPr>
          <w:rFonts w:hint="eastAsia"/>
        </w:rPr>
        <w:t>調査」</w:t>
      </w:r>
      <w:r w:rsidR="00610EDD" w:rsidRPr="00A36E76">
        <w:rPr>
          <w:rFonts w:hint="eastAsia"/>
        </w:rPr>
        <w:t>に係る</w:t>
      </w:r>
      <w:r w:rsidR="00E2405F" w:rsidRPr="00E2405F">
        <w:rPr>
          <w:rFonts w:hint="eastAsia"/>
        </w:rPr>
        <w:t>「秘密扱いを求める書面」の提出について</w:t>
      </w:r>
    </w:p>
    <w:p w14:paraId="46DA102B" w14:textId="77777777" w:rsidR="000E2E96" w:rsidRDefault="000E2E96" w:rsidP="000E2E96"/>
    <w:p w14:paraId="6896F5D2" w14:textId="77777777" w:rsidR="00E2405F" w:rsidRPr="00A36E76" w:rsidRDefault="00E2405F" w:rsidP="000E2E96"/>
    <w:p w14:paraId="5AF36A70" w14:textId="1173A82D" w:rsidR="000E2E96" w:rsidRPr="00A36E76" w:rsidRDefault="00E2405F" w:rsidP="00E2405F">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47473144" w14:textId="77777777" w:rsidR="0035325E" w:rsidRPr="00A36E76" w:rsidRDefault="0035325E" w:rsidP="000E2E96"/>
    <w:tbl>
      <w:tblPr>
        <w:tblStyle w:val="af3"/>
        <w:tblW w:w="0" w:type="auto"/>
        <w:tblInd w:w="108" w:type="dxa"/>
        <w:tblLook w:val="04A0" w:firstRow="1" w:lastRow="0" w:firstColumn="1" w:lastColumn="0" w:noHBand="0" w:noVBand="1"/>
      </w:tblPr>
      <w:tblGrid>
        <w:gridCol w:w="5816"/>
        <w:gridCol w:w="1134"/>
        <w:gridCol w:w="1134"/>
      </w:tblGrid>
      <w:tr w:rsidR="007F391E" w:rsidRPr="00A36E76" w14:paraId="47BC17E5" w14:textId="77777777" w:rsidTr="00A45E8C">
        <w:trPr>
          <w:trHeight w:val="237"/>
        </w:trPr>
        <w:tc>
          <w:tcPr>
            <w:tcW w:w="5816" w:type="dxa"/>
          </w:tcPr>
          <w:p w14:paraId="71233748" w14:textId="77777777" w:rsidR="007F391E" w:rsidRPr="00A36E76" w:rsidRDefault="007F391E" w:rsidP="000E2E96">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6F0CACB4" w14:textId="77777777" w:rsidR="007F391E" w:rsidRPr="00A36E76" w:rsidRDefault="007F391E" w:rsidP="000E2E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544A76CA" w14:textId="77777777" w:rsidR="007F391E" w:rsidRPr="00A36E76" w:rsidRDefault="007F391E" w:rsidP="000E2E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7F391E" w:rsidRPr="00A36E76" w14:paraId="565B088D" w14:textId="77777777" w:rsidTr="00A45E8C">
        <w:trPr>
          <w:trHeight w:val="594"/>
        </w:trPr>
        <w:tc>
          <w:tcPr>
            <w:tcW w:w="5816" w:type="dxa"/>
            <w:vAlign w:val="center"/>
          </w:tcPr>
          <w:p w14:paraId="56D3B4B4" w14:textId="1D078298" w:rsidR="007F391E" w:rsidRPr="00A36E76" w:rsidRDefault="007F391E" w:rsidP="00874450">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2C83DE7" w14:textId="7A66F198" w:rsidR="007F391E" w:rsidRPr="00A36E76" w:rsidRDefault="007F391E" w:rsidP="00874450">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w:t>
            </w:r>
            <w:r w:rsidRPr="00320324">
              <w:rPr>
                <w:rFonts w:ascii="ＭＳ ゴシック" w:eastAsia="ＭＳ ゴシック" w:hAnsi="ＭＳ ゴシック" w:hint="eastAsia"/>
                <w:szCs w:val="24"/>
              </w:rPr>
              <w:t>中華人民共和国における国内向け同種の貨物及び第三国向け同種の貨物の生産及び販売について市場経済の条件が浸透している事実の有無に関する調査の質問状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650A944B" w14:textId="4B0EBD6F" w:rsidR="007F391E" w:rsidRDefault="007F391E" w:rsidP="009C3055">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1946B572" w14:textId="77777777" w:rsidR="007F391E" w:rsidRPr="00E2405F" w:rsidRDefault="007F391E" w:rsidP="00874450">
            <w:pPr>
              <w:ind w:left="12"/>
              <w:jc w:val="right"/>
              <w:rPr>
                <w:rFonts w:ascii="ＭＳ ゴシック" w:eastAsia="ＭＳ ゴシック" w:hAnsi="ＭＳ ゴシック"/>
                <w:szCs w:val="24"/>
              </w:rPr>
            </w:pPr>
          </w:p>
          <w:p w14:paraId="5ECD02B4" w14:textId="55C93C37" w:rsidR="007F391E" w:rsidRPr="00A36E76" w:rsidRDefault="007F391E" w:rsidP="00A36E76">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9EDAD4C" w14:textId="77777777" w:rsidR="007F391E" w:rsidRPr="00A36E76" w:rsidRDefault="007F391E" w:rsidP="000E2E96">
            <w:pPr>
              <w:rPr>
                <w:rFonts w:ascii="ＭＳ ゴシック" w:eastAsia="ＭＳ ゴシック" w:hAnsi="ＭＳ ゴシック"/>
                <w:sz w:val="24"/>
                <w:szCs w:val="24"/>
              </w:rPr>
            </w:pPr>
          </w:p>
        </w:tc>
        <w:tc>
          <w:tcPr>
            <w:tcW w:w="1134" w:type="dxa"/>
            <w:vAlign w:val="center"/>
          </w:tcPr>
          <w:p w14:paraId="2E1E2AC1" w14:textId="77777777" w:rsidR="007F391E" w:rsidRPr="00A36E76" w:rsidRDefault="007F391E" w:rsidP="000E2E96">
            <w:pPr>
              <w:rPr>
                <w:rFonts w:ascii="ＭＳ ゴシック" w:eastAsia="ＭＳ ゴシック" w:hAnsi="ＭＳ ゴシック"/>
                <w:sz w:val="24"/>
                <w:szCs w:val="24"/>
              </w:rPr>
            </w:pPr>
          </w:p>
        </w:tc>
      </w:tr>
    </w:tbl>
    <w:p w14:paraId="7D63EC46" w14:textId="77777777" w:rsidR="00951CF8" w:rsidRPr="00A36E76" w:rsidRDefault="00951CF8" w:rsidP="000E2E96">
      <w:pPr>
        <w:ind w:leftChars="100" w:left="760" w:hangingChars="300" w:hanging="540"/>
        <w:rPr>
          <w:rFonts w:ascii="ＭＳ ゴシック" w:eastAsia="ＭＳ ゴシック" w:hAnsi="ＭＳ ゴシック"/>
          <w:sz w:val="18"/>
          <w:szCs w:val="18"/>
        </w:rPr>
      </w:pPr>
    </w:p>
    <w:p w14:paraId="7D6C3E93" w14:textId="2B01FD0E" w:rsidR="007B4E53" w:rsidRPr="00A36E76" w:rsidRDefault="007B4E53"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0E2E96" w:rsidRPr="00A36E76">
        <w:rPr>
          <w:rFonts w:ascii="ＭＳ ゴシック" w:eastAsia="ＭＳ ゴシック" w:hAnsi="ＭＳ ゴシック" w:hint="eastAsia"/>
          <w:sz w:val="18"/>
          <w:szCs w:val="18"/>
        </w:rPr>
        <w:t>上表中の「提出書面</w:t>
      </w:r>
      <w:r w:rsidR="00951CF8" w:rsidRPr="00A36E76">
        <w:rPr>
          <w:rFonts w:ascii="ＭＳ ゴシック" w:eastAsia="ＭＳ ゴシック" w:hAnsi="ＭＳ ゴシック" w:hint="eastAsia"/>
          <w:sz w:val="18"/>
          <w:szCs w:val="18"/>
        </w:rPr>
        <w:t>等</w:t>
      </w:r>
      <w:r w:rsidR="000E2E96" w:rsidRPr="00A36E76">
        <w:rPr>
          <w:rFonts w:ascii="ＭＳ ゴシック" w:eastAsia="ＭＳ ゴシック" w:hAnsi="ＭＳ ゴシック" w:hint="eastAsia"/>
          <w:sz w:val="18"/>
          <w:szCs w:val="18"/>
        </w:rPr>
        <w:t>の名称」の欄に、提出する質問状回答の名称又はその他の書面の</w:t>
      </w:r>
      <w:r w:rsidR="00A5349F" w:rsidRPr="00A36E76">
        <w:rPr>
          <w:rFonts w:ascii="ＭＳ ゴシック" w:eastAsia="ＭＳ ゴシック" w:hAnsi="ＭＳ ゴシック" w:hint="eastAsia"/>
          <w:sz w:val="18"/>
          <w:szCs w:val="18"/>
        </w:rPr>
        <w:t>名称を正確に</w:t>
      </w:r>
      <w:r w:rsidR="000E2E96" w:rsidRPr="00A36E76">
        <w:rPr>
          <w:rFonts w:ascii="ＭＳ ゴシック" w:eastAsia="ＭＳ ゴシック" w:hAnsi="ＭＳ ゴシック" w:hint="eastAsia"/>
          <w:sz w:val="18"/>
          <w:szCs w:val="18"/>
        </w:rPr>
        <w:t>記入してください。</w:t>
      </w:r>
    </w:p>
    <w:p w14:paraId="7A7D4C8D" w14:textId="77777777" w:rsidR="00895A43" w:rsidRDefault="007B4E53" w:rsidP="00895A4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sidR="00895A43">
        <w:rPr>
          <w:rFonts w:ascii="ＭＳ ゴシック" w:eastAsia="ＭＳ ゴシック" w:hAnsi="ＭＳ ゴシック" w:hint="eastAsia"/>
          <w:sz w:val="18"/>
          <w:szCs w:val="18"/>
        </w:rPr>
        <w:t>提出方法によって上表への記載内容が異なります。</w:t>
      </w:r>
    </w:p>
    <w:p w14:paraId="33EEBE8D" w14:textId="77777777" w:rsidR="00895A43" w:rsidRDefault="00895A43" w:rsidP="00895A43">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6910EE7A" w14:textId="77777777" w:rsidR="00895A43" w:rsidRPr="00A36E76" w:rsidRDefault="00895A43" w:rsidP="00F61A1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4E6293CC" w14:textId="1F5D9E69" w:rsidR="00951CF8" w:rsidRDefault="00951CF8"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w:t>
      </w:r>
      <w:r w:rsidR="007B4E53"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本書面に加えて、「【様式</w:t>
      </w:r>
      <w:r w:rsidR="003A38DD">
        <w:rPr>
          <w:rFonts w:ascii="ＭＳ ゴシック" w:eastAsia="ＭＳ ゴシック" w:hAnsi="ＭＳ ゴシック" w:hint="eastAsia"/>
          <w:sz w:val="18"/>
          <w:szCs w:val="18"/>
        </w:rPr>
        <w:t>７</w:t>
      </w:r>
      <w:r w:rsidR="001A3151" w:rsidRPr="001A3151">
        <w:rPr>
          <w:rFonts w:ascii="ＭＳ ゴシック" w:eastAsia="ＭＳ ゴシック" w:hAnsi="ＭＳ ゴシック" w:hint="eastAsia"/>
          <w:sz w:val="18"/>
          <w:szCs w:val="18"/>
        </w:rPr>
        <w:t>－</w:t>
      </w:r>
      <w:r w:rsidR="003A38DD">
        <w:rPr>
          <w:rFonts w:ascii="ＭＳ ゴシック" w:eastAsia="ＭＳ ゴシック" w:hAnsi="ＭＳ ゴシック" w:hint="eastAsia"/>
          <w:sz w:val="18"/>
          <w:szCs w:val="18"/>
        </w:rPr>
        <w:t>１</w:t>
      </w:r>
      <w:r w:rsidR="001A3151" w:rsidRPr="001A3151">
        <w:rPr>
          <w:rFonts w:ascii="ＭＳ ゴシック" w:eastAsia="ＭＳ ゴシック" w:hAnsi="ＭＳ ゴシック" w:hint="eastAsia"/>
          <w:sz w:val="18"/>
          <w:szCs w:val="18"/>
        </w:rPr>
        <w:t>】秘密扱いを求める書面（非開示版）は非開示版の質問状の回答その他の書面等とともに、「【様式７－２】秘密扱いを求める書面（開示版）」は開示版の質問状の回答その他の書面等とともに提出してください</w:t>
      </w:r>
      <w:r w:rsidR="00E2405F" w:rsidRPr="00E2405F">
        <w:rPr>
          <w:rFonts w:ascii="ＭＳ ゴシック" w:eastAsia="ＭＳ ゴシック" w:hAnsi="ＭＳ ゴシック" w:hint="eastAsia"/>
          <w:sz w:val="18"/>
          <w:szCs w:val="18"/>
        </w:rPr>
        <w:t>。</w:t>
      </w:r>
    </w:p>
    <w:p w14:paraId="6A764DCC" w14:textId="77777777" w:rsidR="00B46E4C" w:rsidRPr="00613696" w:rsidRDefault="00B46E4C" w:rsidP="00591895">
      <w:pPr>
        <w:rPr>
          <w:rFonts w:ascii="ＭＳ ゴシック" w:eastAsia="ＭＳ ゴシック" w:hAnsi="ＭＳ ゴシック"/>
          <w:sz w:val="18"/>
          <w:szCs w:val="18"/>
        </w:rPr>
      </w:pPr>
    </w:p>
    <w:p w14:paraId="42363435" w14:textId="65847197" w:rsidR="00E2405F" w:rsidRPr="00613696" w:rsidRDefault="00E2405F" w:rsidP="00E2405F">
      <w:pPr>
        <w:rPr>
          <w:rFonts w:ascii="ＭＳ ゴシック" w:eastAsia="ＭＳ ゴシック" w:hAnsi="ＭＳ ゴシック"/>
        </w:rPr>
      </w:pPr>
      <w:r>
        <w:rPr>
          <w:rFonts w:ascii="ＭＳ ゴシック" w:eastAsia="ＭＳ ゴシック" w:hAnsi="ＭＳ ゴシック" w:hint="eastAsia"/>
          <w:sz w:val="20"/>
          <w:bdr w:val="single" w:sz="4" w:space="0" w:color="auto"/>
          <w:shd w:val="pct15" w:color="auto" w:fill="FFFFFF"/>
        </w:rPr>
        <w:t>【様式第７－１】秘密扱いを求める書面（非開示版</w:t>
      </w:r>
      <w:r w:rsidRPr="009534FB">
        <w:rPr>
          <w:rFonts w:ascii="ＭＳ ゴシック" w:eastAsia="ＭＳ ゴシック" w:hAnsi="ＭＳ ゴシック" w:hint="eastAsia"/>
          <w:sz w:val="20"/>
          <w:bdr w:val="single" w:sz="4" w:space="0" w:color="auto"/>
          <w:shd w:val="pct15" w:color="auto" w:fill="FFFFFF"/>
        </w:rPr>
        <w:t>）</w:t>
      </w:r>
    </w:p>
    <w:p w14:paraId="03ADE8F4" w14:textId="77777777" w:rsidR="006770AC" w:rsidRPr="00613696" w:rsidRDefault="006770AC" w:rsidP="006770AC"/>
    <w:p w14:paraId="41CE9B07" w14:textId="77FECA5C"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sidR="00E2405F">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2E1E32D6"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579106AB" w14:textId="77777777" w:rsidR="006770AC" w:rsidRPr="00250645" w:rsidRDefault="006770AC" w:rsidP="006770AC">
      <w:pPr>
        <w:rPr>
          <w:highlight w:val="green"/>
        </w:rPr>
      </w:pPr>
    </w:p>
    <w:p w14:paraId="71B9C089" w14:textId="77777777" w:rsidR="006770AC" w:rsidRPr="001E4C85" w:rsidRDefault="006770AC" w:rsidP="006770AC">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6770AC" w:rsidRPr="00A66854" w14:paraId="3DA1270A" w14:textId="77777777" w:rsidTr="006770AC">
        <w:trPr>
          <w:trHeight w:val="1005"/>
        </w:trPr>
        <w:tc>
          <w:tcPr>
            <w:tcW w:w="426" w:type="dxa"/>
            <w:shd w:val="clear" w:color="auto" w:fill="auto"/>
            <w:vAlign w:val="center"/>
          </w:tcPr>
          <w:p w14:paraId="7E1C2F9E" w14:textId="77777777" w:rsidR="006770AC" w:rsidRPr="00A66854" w:rsidRDefault="006770AC" w:rsidP="006770AC">
            <w:pPr>
              <w:jc w:val="center"/>
              <w:rPr>
                <w:sz w:val="21"/>
                <w:szCs w:val="21"/>
              </w:rPr>
            </w:pPr>
            <w:r w:rsidRPr="00A66854">
              <w:rPr>
                <w:rFonts w:hint="eastAsia"/>
                <w:sz w:val="21"/>
                <w:szCs w:val="21"/>
              </w:rPr>
              <w:t>通番</w:t>
            </w:r>
          </w:p>
        </w:tc>
        <w:tc>
          <w:tcPr>
            <w:tcW w:w="1383" w:type="dxa"/>
            <w:shd w:val="clear" w:color="auto" w:fill="auto"/>
            <w:vAlign w:val="center"/>
          </w:tcPr>
          <w:p w14:paraId="1A5BB750" w14:textId="77777777" w:rsidR="006770AC" w:rsidRPr="00A66854" w:rsidRDefault="006770AC" w:rsidP="006770AC">
            <w:pPr>
              <w:jc w:val="center"/>
              <w:rPr>
                <w:sz w:val="21"/>
                <w:szCs w:val="21"/>
              </w:rPr>
            </w:pPr>
            <w:r w:rsidRPr="00A66854">
              <w:rPr>
                <w:rFonts w:hint="eastAsia"/>
                <w:sz w:val="21"/>
                <w:szCs w:val="21"/>
              </w:rPr>
              <w:t>調査項目</w:t>
            </w:r>
          </w:p>
        </w:tc>
        <w:tc>
          <w:tcPr>
            <w:tcW w:w="2552" w:type="dxa"/>
            <w:shd w:val="clear" w:color="auto" w:fill="auto"/>
            <w:vAlign w:val="center"/>
          </w:tcPr>
          <w:p w14:paraId="4B9435BA" w14:textId="77777777" w:rsidR="006770AC" w:rsidRPr="00A66854" w:rsidRDefault="006770AC" w:rsidP="006770AC">
            <w:pPr>
              <w:jc w:val="center"/>
              <w:rPr>
                <w:sz w:val="21"/>
                <w:szCs w:val="21"/>
              </w:rPr>
            </w:pPr>
            <w:r w:rsidRPr="00A66854">
              <w:rPr>
                <w:rFonts w:hint="eastAsia"/>
                <w:sz w:val="21"/>
                <w:szCs w:val="21"/>
              </w:rPr>
              <w:t>秘密情報として取り扱うことを求める箇所</w:t>
            </w:r>
          </w:p>
        </w:tc>
        <w:tc>
          <w:tcPr>
            <w:tcW w:w="2693" w:type="dxa"/>
            <w:vAlign w:val="center"/>
          </w:tcPr>
          <w:p w14:paraId="0FDE0D38" w14:textId="77777777" w:rsidR="006770AC" w:rsidRPr="00A66854" w:rsidRDefault="006770AC" w:rsidP="006770AC">
            <w:pPr>
              <w:jc w:val="center"/>
              <w:rPr>
                <w:sz w:val="21"/>
                <w:szCs w:val="21"/>
              </w:rPr>
            </w:pPr>
            <w:r w:rsidRPr="00A66854">
              <w:rPr>
                <w:rFonts w:hint="eastAsia"/>
                <w:sz w:val="21"/>
                <w:szCs w:val="21"/>
              </w:rPr>
              <w:t>秘密の理由</w:t>
            </w:r>
          </w:p>
          <w:p w14:paraId="54ADDF5B" w14:textId="77777777" w:rsidR="006770AC" w:rsidRPr="00A66854" w:rsidRDefault="006770AC" w:rsidP="006770AC">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2D5E80E0" w14:textId="77777777" w:rsidR="006770AC" w:rsidRPr="00A66854" w:rsidRDefault="006770AC" w:rsidP="006770AC">
            <w:pPr>
              <w:jc w:val="center"/>
              <w:rPr>
                <w:sz w:val="21"/>
                <w:szCs w:val="21"/>
              </w:rPr>
            </w:pPr>
            <w:r>
              <w:rPr>
                <w:rFonts w:hint="eastAsia"/>
                <w:sz w:val="21"/>
                <w:szCs w:val="21"/>
              </w:rPr>
              <w:t>秘密</w:t>
            </w:r>
            <w:r w:rsidRPr="00A66854">
              <w:rPr>
                <w:rFonts w:hint="eastAsia"/>
                <w:sz w:val="21"/>
                <w:szCs w:val="21"/>
              </w:rPr>
              <w:t>の理由</w:t>
            </w:r>
          </w:p>
          <w:p w14:paraId="1D82CA8C" w14:textId="2377C47E" w:rsidR="006770AC" w:rsidRPr="00A66854"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4D2697" w:rsidRPr="00A66854" w14:paraId="72CF62B7" w14:textId="77777777" w:rsidTr="006770AC">
        <w:tc>
          <w:tcPr>
            <w:tcW w:w="426" w:type="dxa"/>
            <w:shd w:val="clear" w:color="auto" w:fill="auto"/>
          </w:tcPr>
          <w:p w14:paraId="6A637DBA" w14:textId="77777777" w:rsidR="004D2697" w:rsidRPr="00A66854" w:rsidRDefault="004D2697" w:rsidP="004D2697">
            <w:pPr>
              <w:rPr>
                <w:sz w:val="21"/>
                <w:szCs w:val="21"/>
              </w:rPr>
            </w:pPr>
            <w:r w:rsidRPr="00A66854">
              <w:rPr>
                <w:rFonts w:hint="eastAsia"/>
                <w:sz w:val="21"/>
                <w:szCs w:val="21"/>
              </w:rPr>
              <w:t>１</w:t>
            </w:r>
          </w:p>
        </w:tc>
        <w:tc>
          <w:tcPr>
            <w:tcW w:w="1383" w:type="dxa"/>
            <w:shd w:val="clear" w:color="auto" w:fill="auto"/>
          </w:tcPr>
          <w:p w14:paraId="37678854" w14:textId="77777777" w:rsidR="004D2697" w:rsidRPr="00A66854" w:rsidRDefault="004D2697" w:rsidP="004D2697">
            <w:pPr>
              <w:rPr>
                <w:sz w:val="21"/>
                <w:szCs w:val="21"/>
              </w:rPr>
            </w:pPr>
            <w:r w:rsidRPr="00A66854">
              <w:rPr>
                <w:rFonts w:hint="eastAsia"/>
                <w:sz w:val="21"/>
                <w:szCs w:val="21"/>
              </w:rPr>
              <w:t>調査項目</w:t>
            </w:r>
          </w:p>
          <w:p w14:paraId="454AAAB8" w14:textId="4A44B6EB" w:rsidR="004D2697" w:rsidRPr="00A66854" w:rsidRDefault="004D2697" w:rsidP="004D2697">
            <w:pPr>
              <w:rPr>
                <w:sz w:val="21"/>
                <w:szCs w:val="21"/>
              </w:rPr>
            </w:pPr>
            <w:r w:rsidRPr="00A66854">
              <w:rPr>
                <w:rFonts w:hint="eastAsia"/>
                <w:sz w:val="21"/>
                <w:szCs w:val="21"/>
              </w:rPr>
              <w:t>○</w:t>
            </w:r>
            <w:r w:rsidR="007F6C32" w:rsidRPr="00ED3F10">
              <w:rPr>
                <w:rFonts w:hint="eastAsia"/>
                <w:color w:val="000000" w:themeColor="text1"/>
                <w:sz w:val="21"/>
                <w:szCs w:val="21"/>
              </w:rPr>
              <w:t>-</w:t>
            </w:r>
            <w:r w:rsidRPr="00A66854">
              <w:rPr>
                <w:rFonts w:hint="eastAsia"/>
                <w:sz w:val="21"/>
                <w:szCs w:val="21"/>
              </w:rPr>
              <w:t>○○</w:t>
            </w:r>
          </w:p>
        </w:tc>
        <w:tc>
          <w:tcPr>
            <w:tcW w:w="2552" w:type="dxa"/>
            <w:shd w:val="clear" w:color="auto" w:fill="auto"/>
          </w:tcPr>
          <w:p w14:paraId="1F2049F6" w14:textId="06E90787" w:rsidR="004D2697" w:rsidRPr="00A66854" w:rsidRDefault="004D2697" w:rsidP="004D2697">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54F46D46" w14:textId="77777777" w:rsidR="004D2697" w:rsidRPr="00A66854" w:rsidRDefault="004D2697" w:rsidP="004D2697">
            <w:pPr>
              <w:rPr>
                <w:sz w:val="21"/>
                <w:szCs w:val="21"/>
              </w:rPr>
            </w:pPr>
          </w:p>
        </w:tc>
        <w:tc>
          <w:tcPr>
            <w:tcW w:w="2693" w:type="dxa"/>
          </w:tcPr>
          <w:p w14:paraId="64BEBA29" w14:textId="34C22009" w:rsidR="004D2697" w:rsidRPr="00A66854" w:rsidRDefault="004D2697" w:rsidP="004D2697">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03F89742" w14:textId="25E86C9A" w:rsidR="004D2697" w:rsidRPr="00A66854" w:rsidRDefault="004D2697" w:rsidP="004D2697">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450052691"/>
                <w:placeholder>
                  <w:docPart w:val="92730A50F94C4E8D9A71569D4C2EC30D"/>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4D2697" w:rsidRPr="00A66854" w14:paraId="161E5521" w14:textId="77777777" w:rsidTr="006770AC">
        <w:tc>
          <w:tcPr>
            <w:tcW w:w="426" w:type="dxa"/>
            <w:shd w:val="clear" w:color="auto" w:fill="auto"/>
          </w:tcPr>
          <w:p w14:paraId="190AF8F9" w14:textId="77777777" w:rsidR="004D2697" w:rsidRPr="00A66854" w:rsidRDefault="004D2697" w:rsidP="004D2697">
            <w:pPr>
              <w:rPr>
                <w:sz w:val="21"/>
                <w:szCs w:val="21"/>
              </w:rPr>
            </w:pPr>
            <w:r w:rsidRPr="00A66854">
              <w:rPr>
                <w:rFonts w:hint="eastAsia"/>
                <w:sz w:val="21"/>
                <w:szCs w:val="21"/>
              </w:rPr>
              <w:t>２</w:t>
            </w:r>
          </w:p>
        </w:tc>
        <w:tc>
          <w:tcPr>
            <w:tcW w:w="1383" w:type="dxa"/>
            <w:shd w:val="clear" w:color="auto" w:fill="auto"/>
          </w:tcPr>
          <w:p w14:paraId="69F5209B" w14:textId="77777777" w:rsidR="004D2697" w:rsidRPr="00A66854" w:rsidRDefault="004D2697" w:rsidP="004D2697">
            <w:pPr>
              <w:rPr>
                <w:sz w:val="21"/>
                <w:szCs w:val="21"/>
              </w:rPr>
            </w:pPr>
            <w:r w:rsidRPr="00A66854">
              <w:rPr>
                <w:rFonts w:hint="eastAsia"/>
                <w:sz w:val="21"/>
                <w:szCs w:val="21"/>
              </w:rPr>
              <w:t>調査項目</w:t>
            </w:r>
          </w:p>
          <w:p w14:paraId="36A74D49" w14:textId="74648523" w:rsidR="004D2697" w:rsidRPr="00A66854" w:rsidRDefault="004D2697" w:rsidP="004D2697">
            <w:pPr>
              <w:rPr>
                <w:sz w:val="21"/>
                <w:szCs w:val="21"/>
              </w:rPr>
            </w:pPr>
            <w:r w:rsidRPr="00A66854">
              <w:rPr>
                <w:rFonts w:hint="eastAsia"/>
                <w:sz w:val="21"/>
                <w:szCs w:val="21"/>
              </w:rPr>
              <w:t>○</w:t>
            </w:r>
            <w:r w:rsidR="007F6C32" w:rsidRPr="00ED3F10">
              <w:rPr>
                <w:rFonts w:hint="eastAsia"/>
                <w:color w:val="000000" w:themeColor="text1"/>
                <w:sz w:val="21"/>
                <w:szCs w:val="21"/>
              </w:rPr>
              <w:t>-</w:t>
            </w:r>
            <w:r w:rsidRPr="00A66854">
              <w:rPr>
                <w:rFonts w:hint="eastAsia"/>
                <w:sz w:val="21"/>
                <w:szCs w:val="21"/>
              </w:rPr>
              <w:t>○</w:t>
            </w:r>
          </w:p>
        </w:tc>
        <w:tc>
          <w:tcPr>
            <w:tcW w:w="2552" w:type="dxa"/>
            <w:shd w:val="clear" w:color="auto" w:fill="auto"/>
          </w:tcPr>
          <w:p w14:paraId="1DF1A3E2" w14:textId="787A73DA" w:rsidR="004D2697" w:rsidRPr="00A66854" w:rsidRDefault="004D2697" w:rsidP="004D2697">
            <w:pPr>
              <w:rPr>
                <w:sz w:val="21"/>
                <w:szCs w:val="21"/>
              </w:rPr>
            </w:pPr>
            <w:r w:rsidRPr="00A66854">
              <w:rPr>
                <w:rFonts w:hint="eastAsia"/>
                <w:sz w:val="21"/>
                <w:szCs w:val="21"/>
              </w:rPr>
              <w:t>様式○</w:t>
            </w:r>
            <w:r w:rsidR="007F6C32" w:rsidRPr="00ED3F10">
              <w:rPr>
                <w:rFonts w:hint="eastAsia"/>
                <w:color w:val="000000" w:themeColor="text1"/>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5A6B380B" w14:textId="5A28E37A" w:rsidR="004D2697" w:rsidRPr="00A66854" w:rsidRDefault="004D2697" w:rsidP="004D2697">
            <w:pPr>
              <w:rPr>
                <w:sz w:val="21"/>
                <w:szCs w:val="21"/>
              </w:rPr>
            </w:pPr>
            <w:r w:rsidRPr="00A66854">
              <w:rPr>
                <w:rFonts w:hint="eastAsia"/>
                <w:sz w:val="21"/>
                <w:szCs w:val="21"/>
              </w:rPr>
              <w:t xml:space="preserve">　</w:t>
            </w:r>
          </w:p>
        </w:tc>
        <w:tc>
          <w:tcPr>
            <w:tcW w:w="2693" w:type="dxa"/>
          </w:tcPr>
          <w:p w14:paraId="6DAB9902" w14:textId="77777777" w:rsidR="004D2697" w:rsidRPr="00E8519C" w:rsidRDefault="004D2697" w:rsidP="004D2697">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046A8313" w14:textId="77777777" w:rsidR="004D2697" w:rsidRPr="00A66854" w:rsidRDefault="004D2697" w:rsidP="004D2697">
            <w:pPr>
              <w:rPr>
                <w:sz w:val="21"/>
                <w:szCs w:val="21"/>
              </w:rPr>
            </w:pPr>
          </w:p>
        </w:tc>
        <w:tc>
          <w:tcPr>
            <w:tcW w:w="1892" w:type="dxa"/>
            <w:shd w:val="clear" w:color="auto" w:fill="auto"/>
          </w:tcPr>
          <w:p w14:paraId="57AD3F48" w14:textId="77777777" w:rsidR="004D2697" w:rsidRPr="005268A4" w:rsidRDefault="004D2697" w:rsidP="004D2697">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63329758"/>
                <w:placeholder>
                  <w:docPart w:val="638AE1FEEF8642B0A4AD6BA0AA7A7A6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150C5B7C" w14:textId="2C61A112" w:rsidR="004D2697" w:rsidRPr="00A66854" w:rsidRDefault="004D2697" w:rsidP="004D2697">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569122951"/>
                <w:placeholder>
                  <w:docPart w:val="759EEAE06F9240E4908964F416AFE54F"/>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4D2697" w:rsidRPr="00A66854" w14:paraId="103E7660" w14:textId="77777777" w:rsidTr="006770AC">
        <w:tc>
          <w:tcPr>
            <w:tcW w:w="426" w:type="dxa"/>
            <w:shd w:val="clear" w:color="auto" w:fill="auto"/>
          </w:tcPr>
          <w:p w14:paraId="24B4857E" w14:textId="77777777" w:rsidR="004D2697" w:rsidRPr="00A66854" w:rsidRDefault="004D2697" w:rsidP="004D2697">
            <w:pPr>
              <w:rPr>
                <w:sz w:val="21"/>
                <w:szCs w:val="21"/>
              </w:rPr>
            </w:pPr>
            <w:r w:rsidRPr="00A66854">
              <w:rPr>
                <w:rFonts w:hint="eastAsia"/>
                <w:sz w:val="21"/>
                <w:szCs w:val="21"/>
              </w:rPr>
              <w:t>３</w:t>
            </w:r>
          </w:p>
        </w:tc>
        <w:tc>
          <w:tcPr>
            <w:tcW w:w="1383" w:type="dxa"/>
            <w:shd w:val="clear" w:color="auto" w:fill="auto"/>
          </w:tcPr>
          <w:p w14:paraId="055402F7" w14:textId="77777777" w:rsidR="004D2697" w:rsidRPr="00A66854" w:rsidRDefault="004D2697" w:rsidP="004D2697">
            <w:pPr>
              <w:rPr>
                <w:sz w:val="21"/>
                <w:szCs w:val="21"/>
              </w:rPr>
            </w:pPr>
            <w:r w:rsidRPr="00A66854">
              <w:rPr>
                <w:rFonts w:hint="eastAsia"/>
                <w:sz w:val="21"/>
                <w:szCs w:val="21"/>
              </w:rPr>
              <w:t>調査項目</w:t>
            </w:r>
          </w:p>
          <w:p w14:paraId="7B0D9ABA" w14:textId="004A1A67" w:rsidR="004D2697" w:rsidRPr="00A66854" w:rsidRDefault="004D2697" w:rsidP="004D2697">
            <w:pPr>
              <w:rPr>
                <w:sz w:val="21"/>
                <w:szCs w:val="21"/>
              </w:rPr>
            </w:pPr>
            <w:r w:rsidRPr="00A66854">
              <w:rPr>
                <w:rFonts w:hint="eastAsia"/>
                <w:sz w:val="21"/>
                <w:szCs w:val="21"/>
              </w:rPr>
              <w:t>○</w:t>
            </w:r>
            <w:r w:rsidR="007F6C32" w:rsidRPr="00ED3F10">
              <w:rPr>
                <w:rFonts w:hint="eastAsia"/>
                <w:color w:val="000000" w:themeColor="text1"/>
                <w:sz w:val="21"/>
                <w:szCs w:val="21"/>
              </w:rPr>
              <w:t>-</w:t>
            </w:r>
            <w:r w:rsidRPr="00A66854">
              <w:rPr>
                <w:rFonts w:hint="eastAsia"/>
                <w:sz w:val="21"/>
                <w:szCs w:val="21"/>
              </w:rPr>
              <w:t>○</w:t>
            </w:r>
            <w:r w:rsidR="007F6C32" w:rsidRPr="00ED3F10">
              <w:rPr>
                <w:rFonts w:hint="eastAsia"/>
                <w:color w:val="000000" w:themeColor="text1"/>
                <w:sz w:val="21"/>
                <w:szCs w:val="21"/>
              </w:rPr>
              <w:t>-</w:t>
            </w:r>
            <w:r w:rsidRPr="00A66854">
              <w:rPr>
                <w:rFonts w:hint="eastAsia"/>
                <w:sz w:val="21"/>
                <w:szCs w:val="21"/>
              </w:rPr>
              <w:t>○</w:t>
            </w:r>
          </w:p>
        </w:tc>
        <w:tc>
          <w:tcPr>
            <w:tcW w:w="2552" w:type="dxa"/>
            <w:shd w:val="clear" w:color="auto" w:fill="auto"/>
          </w:tcPr>
          <w:p w14:paraId="0D736A50" w14:textId="46FF8B30" w:rsidR="004D2697" w:rsidRPr="00A66854" w:rsidRDefault="004D2697" w:rsidP="004D2697">
            <w:pPr>
              <w:rPr>
                <w:sz w:val="21"/>
                <w:szCs w:val="21"/>
              </w:rPr>
            </w:pPr>
            <w:r w:rsidRPr="00A66854">
              <w:rPr>
                <w:rFonts w:hint="eastAsia"/>
                <w:sz w:val="21"/>
                <w:szCs w:val="21"/>
              </w:rPr>
              <w:t>添付資料○</w:t>
            </w:r>
            <w:r w:rsidR="007F6C32" w:rsidRPr="00ED3F10">
              <w:rPr>
                <w:rFonts w:hint="eastAsia"/>
                <w:color w:val="000000" w:themeColor="text1"/>
                <w:sz w:val="21"/>
                <w:szCs w:val="21"/>
              </w:rPr>
              <w:t>-</w:t>
            </w:r>
            <w:r w:rsidRPr="00A66854">
              <w:rPr>
                <w:rFonts w:hint="eastAsia"/>
                <w:sz w:val="21"/>
                <w:szCs w:val="21"/>
              </w:rPr>
              <w:t>○</w:t>
            </w:r>
            <w:r w:rsidR="007F6C32" w:rsidRPr="00ED3F10">
              <w:rPr>
                <w:rFonts w:hint="eastAsia"/>
                <w:color w:val="000000" w:themeColor="text1"/>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16050722" w14:textId="77777777" w:rsidR="004D2697" w:rsidRPr="00A66854" w:rsidRDefault="004D2697" w:rsidP="004D2697">
            <w:pPr>
              <w:rPr>
                <w:sz w:val="21"/>
                <w:szCs w:val="21"/>
              </w:rPr>
            </w:pPr>
          </w:p>
        </w:tc>
        <w:tc>
          <w:tcPr>
            <w:tcW w:w="2693" w:type="dxa"/>
          </w:tcPr>
          <w:p w14:paraId="778A0745" w14:textId="77777777" w:rsidR="004D2697" w:rsidRPr="0031231A" w:rsidRDefault="004D2697" w:rsidP="004D2697">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9EF4F42" w14:textId="0545E6FE" w:rsidR="004D2697" w:rsidRPr="00A66854" w:rsidRDefault="004D2697" w:rsidP="004D2697">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4CC081C0" w14:textId="5F94F4E7" w:rsidR="004D2697" w:rsidRPr="00A66854" w:rsidRDefault="004D2697" w:rsidP="004D2697">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675020301"/>
                <w:placeholder>
                  <w:docPart w:val="F751237DCE374CD8920B466C3EBB021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4D2697" w:rsidRPr="00A66854" w14:paraId="2DE0962C" w14:textId="77777777" w:rsidTr="006770AC">
        <w:trPr>
          <w:trHeight w:val="982"/>
        </w:trPr>
        <w:tc>
          <w:tcPr>
            <w:tcW w:w="426" w:type="dxa"/>
            <w:shd w:val="clear" w:color="auto" w:fill="auto"/>
          </w:tcPr>
          <w:p w14:paraId="474FE943" w14:textId="77777777" w:rsidR="004D2697" w:rsidRPr="00A66854" w:rsidRDefault="004D2697" w:rsidP="004D2697">
            <w:pPr>
              <w:rPr>
                <w:sz w:val="21"/>
                <w:szCs w:val="21"/>
              </w:rPr>
            </w:pPr>
            <w:r w:rsidRPr="00A66854">
              <w:rPr>
                <w:rFonts w:hint="eastAsia"/>
                <w:sz w:val="21"/>
                <w:szCs w:val="21"/>
              </w:rPr>
              <w:t>４</w:t>
            </w:r>
          </w:p>
        </w:tc>
        <w:tc>
          <w:tcPr>
            <w:tcW w:w="1383" w:type="dxa"/>
            <w:shd w:val="clear" w:color="auto" w:fill="auto"/>
          </w:tcPr>
          <w:p w14:paraId="5FB48581" w14:textId="77777777" w:rsidR="004D2697" w:rsidRPr="00A66854" w:rsidRDefault="004D2697" w:rsidP="004D2697">
            <w:pPr>
              <w:rPr>
                <w:sz w:val="21"/>
                <w:szCs w:val="21"/>
              </w:rPr>
            </w:pPr>
          </w:p>
        </w:tc>
        <w:tc>
          <w:tcPr>
            <w:tcW w:w="2552" w:type="dxa"/>
            <w:shd w:val="clear" w:color="auto" w:fill="auto"/>
          </w:tcPr>
          <w:p w14:paraId="2B72A1B9" w14:textId="77777777" w:rsidR="004D2697" w:rsidRPr="00A66854" w:rsidRDefault="004D2697" w:rsidP="004D2697">
            <w:pPr>
              <w:rPr>
                <w:sz w:val="21"/>
                <w:szCs w:val="21"/>
              </w:rPr>
            </w:pPr>
          </w:p>
        </w:tc>
        <w:tc>
          <w:tcPr>
            <w:tcW w:w="2693" w:type="dxa"/>
          </w:tcPr>
          <w:p w14:paraId="4FE130ED" w14:textId="77777777" w:rsidR="004D2697" w:rsidRPr="00E8519C" w:rsidRDefault="004D2697" w:rsidP="004D2697">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67B2F359" w14:textId="77777777" w:rsidR="004D2697" w:rsidRPr="00A66854" w:rsidRDefault="004D2697" w:rsidP="004D2697">
            <w:pPr>
              <w:rPr>
                <w:sz w:val="21"/>
                <w:szCs w:val="21"/>
              </w:rPr>
            </w:pPr>
          </w:p>
        </w:tc>
        <w:tc>
          <w:tcPr>
            <w:tcW w:w="1892" w:type="dxa"/>
            <w:shd w:val="clear" w:color="auto" w:fill="auto"/>
          </w:tcPr>
          <w:p w14:paraId="0D1EE5EB" w14:textId="77777777" w:rsidR="004D2697" w:rsidRPr="00E8519C" w:rsidRDefault="004D2697" w:rsidP="004D2697">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311091139"/>
                <w:placeholder>
                  <w:docPart w:val="EDE1D06436384700BF6F6FD0B6F59343"/>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75671879" w14:textId="77777777" w:rsidR="004D2697" w:rsidRPr="00E8519C" w:rsidRDefault="004D2697" w:rsidP="004D2697">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079130816"/>
                <w:placeholder>
                  <w:docPart w:val="2635D11D05E74019AFD048B91E8E93C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572E7F90" w14:textId="0F22CB54" w:rsidR="004D2697" w:rsidRPr="00A66854" w:rsidRDefault="004D2697" w:rsidP="004D2697">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2120330463"/>
                <w:placeholder>
                  <w:docPart w:val="C441C2D1E50B4DC18389D435C2D2E2BB"/>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1BEDEE2D" w14:textId="77777777" w:rsidR="00FA0BFA" w:rsidRPr="00A36E76" w:rsidRDefault="00FA0BFA" w:rsidP="00FA0BFA">
      <w:pPr>
        <w:spacing w:line="300" w:lineRule="exact"/>
        <w:rPr>
          <w:rFonts w:eastAsia="ＭＳ ゴシック"/>
          <w:sz w:val="20"/>
        </w:rPr>
      </w:pPr>
      <w:r w:rsidRPr="00A36E76">
        <w:rPr>
          <w:rFonts w:eastAsia="ＭＳ ゴシック"/>
          <w:sz w:val="20"/>
        </w:rPr>
        <w:t>【作成に当たっての留意点】</w:t>
      </w:r>
    </w:p>
    <w:p w14:paraId="11D7062C" w14:textId="06A3F2C4" w:rsidR="00FA0BFA" w:rsidRPr="00EE3F01" w:rsidRDefault="00FA0BFA" w:rsidP="00F61A1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00E2405F"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w:t>
      </w:r>
      <w:r w:rsidR="00E2405F" w:rsidRPr="00EE3F01">
        <w:rPr>
          <w:rFonts w:ascii="ＭＳ ゴシック" w:eastAsia="ＭＳ ゴシック" w:hAnsi="ＭＳ ゴシック" w:hint="eastAsia"/>
          <w:sz w:val="18"/>
          <w:szCs w:val="18"/>
        </w:rPr>
        <w:t>号等を記入してください。</w:t>
      </w:r>
    </w:p>
    <w:p w14:paraId="0B89DE44" w14:textId="2317C1BF" w:rsidR="006770AC" w:rsidRPr="004D2697" w:rsidRDefault="00FA0BFA" w:rsidP="00F61A1E">
      <w:pPr>
        <w:pStyle w:val="af5"/>
        <w:ind w:leftChars="0" w:left="720" w:hangingChars="400" w:hanging="720"/>
        <w:rPr>
          <w:rFonts w:ascii="ＭＳ ゴシック" w:eastAsia="ＭＳ ゴシック" w:hAnsi="ＭＳ ゴシック"/>
          <w:sz w:val="18"/>
          <w:szCs w:val="18"/>
        </w:rPr>
      </w:pPr>
      <w:r w:rsidRPr="00EE3F01">
        <w:rPr>
          <w:rFonts w:ascii="ＭＳ ゴシック" w:eastAsia="ＭＳ ゴシック" w:hAnsi="ＭＳ ゴシック"/>
          <w:sz w:val="18"/>
          <w:szCs w:val="18"/>
        </w:rPr>
        <w:t>（</w:t>
      </w:r>
      <w:r w:rsidRPr="00EE3F01">
        <w:rPr>
          <w:rFonts w:ascii="ＭＳ ゴシック" w:eastAsia="ＭＳ ゴシック" w:hAnsi="ＭＳ ゴシック" w:hint="eastAsia"/>
          <w:sz w:val="18"/>
          <w:szCs w:val="18"/>
        </w:rPr>
        <w:t>注２</w:t>
      </w:r>
      <w:r w:rsidRPr="00EE3F01">
        <w:rPr>
          <w:rFonts w:ascii="ＭＳ ゴシック" w:eastAsia="ＭＳ ゴシック" w:hAnsi="ＭＳ ゴシック"/>
          <w:sz w:val="18"/>
          <w:szCs w:val="18"/>
        </w:rPr>
        <w:t>）</w:t>
      </w:r>
      <w:r w:rsidRPr="00EE3F01">
        <w:rPr>
          <w:rFonts w:ascii="ＭＳ ゴシック" w:eastAsia="ＭＳ ゴシック" w:hAnsi="ＭＳ ゴシック"/>
          <w:spacing w:val="-2"/>
          <w:sz w:val="18"/>
          <w:szCs w:val="18"/>
        </w:rPr>
        <w:t>秘密の理由を記載する際には、</w:t>
      </w:r>
      <w:r w:rsidR="00DF2551" w:rsidRPr="00EE3F01">
        <w:rPr>
          <w:rFonts w:ascii="ＭＳ ゴシック" w:eastAsia="ＭＳ ゴシック" w:hAnsi="ＭＳ ゴシック" w:hint="eastAsia"/>
          <w:b/>
          <w:sz w:val="18"/>
          <w:szCs w:val="18"/>
          <w:u w:val="single"/>
        </w:rPr>
        <w:t>「不当廉売関税の課税に関する調査への協力のお願い（利害関係者等共通）」</w:t>
      </w:r>
      <w:r w:rsidR="00DF2551" w:rsidRPr="00EE3F01">
        <w:rPr>
          <w:rFonts w:ascii="ＭＳ ゴシック" w:eastAsia="ＭＳ ゴシック" w:hAnsi="ＭＳ ゴシック" w:hint="eastAsia"/>
          <w:sz w:val="18"/>
          <w:szCs w:val="18"/>
        </w:rPr>
        <w:t>の</w:t>
      </w:r>
      <w:r w:rsidR="004035C6" w:rsidRPr="00EE3F01">
        <w:rPr>
          <w:rFonts w:ascii="ＭＳ ゴシック" w:eastAsia="ＭＳ ゴシック" w:hAnsi="ＭＳ ゴシック" w:hint="eastAsia"/>
          <w:sz w:val="18"/>
          <w:szCs w:val="18"/>
        </w:rPr>
        <w:t>別冊</w:t>
      </w:r>
      <w:r w:rsidR="00E2405F" w:rsidRPr="00EE3F01">
        <w:rPr>
          <w:rFonts w:ascii="ＭＳ ゴシック" w:eastAsia="ＭＳ ゴシック" w:hAnsi="ＭＳ ゴシック" w:hint="eastAsia"/>
          <w:spacing w:val="-2"/>
          <w:sz w:val="18"/>
          <w:szCs w:val="18"/>
        </w:rPr>
        <w:t>「【資料２－２】秘密情報として取り扱われる事例」</w:t>
      </w:r>
      <w:r w:rsidR="00E2405F" w:rsidRPr="00AA4A07">
        <w:rPr>
          <w:rFonts w:ascii="ＭＳ ゴシック" w:eastAsia="ＭＳ ゴシック" w:hAnsi="ＭＳ ゴシック" w:hint="eastAsia"/>
          <w:spacing w:val="-2"/>
          <w:sz w:val="18"/>
          <w:szCs w:val="18"/>
        </w:rPr>
        <w:t>を参考にし</w:t>
      </w:r>
      <w:r w:rsidR="004D2697">
        <w:rPr>
          <w:rFonts w:ascii="ＭＳ ゴシック" w:eastAsia="ＭＳ ゴシック" w:hAnsi="ＭＳ ゴシック" w:hint="eastAsia"/>
          <w:spacing w:val="-2"/>
          <w:sz w:val="18"/>
          <w:szCs w:val="18"/>
        </w:rPr>
        <w:t>た上で、</w:t>
      </w:r>
      <w:r w:rsidR="004D2697">
        <w:rPr>
          <w:rFonts w:ascii="ＭＳ ゴシック" w:eastAsia="ＭＳ ゴシック" w:hAnsi="ＭＳ ゴシック" w:hint="eastAsia"/>
          <w:sz w:val="18"/>
          <w:szCs w:val="18"/>
        </w:rPr>
        <w:t>右から1列目においてプルダウンから該当するものを選択し</w:t>
      </w:r>
      <w:r w:rsidR="004D2697" w:rsidRPr="00A36E76">
        <w:rPr>
          <w:rFonts w:ascii="ＭＳ ゴシック" w:eastAsia="ＭＳ ゴシック" w:hAnsi="ＭＳ ゴシック"/>
          <w:sz w:val="18"/>
          <w:szCs w:val="18"/>
        </w:rPr>
        <w:t>てください。</w:t>
      </w:r>
      <w:r w:rsidR="004D2697" w:rsidRPr="00E34F32">
        <w:rPr>
          <w:rFonts w:ascii="ＭＳ ゴシック" w:eastAsia="ＭＳ ゴシック" w:hAnsi="ＭＳ ゴシック" w:hint="eastAsia"/>
          <w:sz w:val="18"/>
          <w:szCs w:val="18"/>
          <w:u w:val="single"/>
        </w:rPr>
        <w:t>１．（16）又は（17）を選択した場合には</w:t>
      </w:r>
      <w:r w:rsidR="004D2697">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6FFDA28C" w14:textId="5C47D117" w:rsidR="00E2405F" w:rsidRPr="00A36E76" w:rsidRDefault="00E34F32" w:rsidP="00F61A1E">
      <w:pPr>
        <w:pStyle w:val="af5"/>
        <w:ind w:leftChars="0" w:left="720" w:hangingChars="400" w:hanging="720"/>
        <w:rPr>
          <w:rFonts w:ascii="ＭＳ ゴシック" w:eastAsia="ＭＳ ゴシック" w:hAnsi="ＭＳ ゴシック"/>
          <w:sz w:val="20"/>
          <w:bdr w:val="single" w:sz="4" w:space="0" w:color="auto"/>
          <w:shd w:val="pct15" w:color="auto" w:fill="FFFFFF"/>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w:t>
      </w:r>
      <w:del w:id="0" w:author="作成者">
        <w:r w:rsidDel="004431E8">
          <w:rPr>
            <w:rFonts w:ascii="ＭＳ ゴシック" w:eastAsia="ＭＳ ゴシック" w:hAnsi="ＭＳ ゴシック" w:hint="eastAsia"/>
            <w:sz w:val="18"/>
            <w:szCs w:val="18"/>
          </w:rPr>
          <w:delText>御</w:delText>
        </w:r>
      </w:del>
      <w:r>
        <w:rPr>
          <w:rFonts w:ascii="ＭＳ ゴシック" w:eastAsia="ＭＳ ゴシック" w:hAnsi="ＭＳ ゴシック" w:hint="eastAsia"/>
          <w:sz w:val="18"/>
          <w:szCs w:val="18"/>
        </w:rPr>
        <w:t>確認</w:t>
      </w:r>
      <w:ins w:id="1" w:author="作成者">
        <w:r w:rsidR="004431E8">
          <w:rPr>
            <w:rFonts w:ascii="ＭＳ ゴシック" w:eastAsia="ＭＳ ゴシック" w:hAnsi="ＭＳ ゴシック" w:hint="eastAsia"/>
            <w:sz w:val="18"/>
            <w:szCs w:val="18"/>
          </w:rPr>
          <w:t>して</w:t>
        </w:r>
      </w:ins>
      <w:r>
        <w:rPr>
          <w:rFonts w:ascii="ＭＳ ゴシック" w:eastAsia="ＭＳ ゴシック" w:hAnsi="ＭＳ ゴシック" w:hint="eastAsia"/>
          <w:sz w:val="18"/>
          <w:szCs w:val="18"/>
        </w:rPr>
        <w:t>ください。</w:t>
      </w:r>
      <w:r w:rsidR="006770AC" w:rsidRPr="00A36E76">
        <w:rPr>
          <w:rFonts w:ascii="ＭＳ 明朝" w:hAnsi="ＭＳ 明朝"/>
        </w:rPr>
        <w:br w:type="page"/>
      </w:r>
    </w:p>
    <w:p w14:paraId="203DC15A" w14:textId="6C868623" w:rsidR="006770AC" w:rsidRPr="00613696" w:rsidRDefault="00E2405F" w:rsidP="006770AC">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7C2F6D63" w14:textId="77777777" w:rsidR="006770AC" w:rsidRPr="00613696" w:rsidRDefault="006770AC" w:rsidP="006770AC"/>
    <w:p w14:paraId="42846B0C" w14:textId="37A0C8BD"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D0B7D67"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6CD6D4A6" w14:textId="77777777" w:rsidR="006770AC" w:rsidRPr="00380760" w:rsidRDefault="006770AC" w:rsidP="006770AC"/>
    <w:p w14:paraId="08A8C471" w14:textId="77777777" w:rsidR="006770AC" w:rsidRPr="00380760" w:rsidRDefault="006770AC" w:rsidP="006770AC">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6770AC" w:rsidRPr="00380760" w14:paraId="26A27D28" w14:textId="77777777" w:rsidTr="006770AC">
        <w:trPr>
          <w:trHeight w:val="1005"/>
        </w:trPr>
        <w:tc>
          <w:tcPr>
            <w:tcW w:w="426" w:type="dxa"/>
            <w:shd w:val="clear" w:color="auto" w:fill="auto"/>
            <w:vAlign w:val="center"/>
          </w:tcPr>
          <w:p w14:paraId="4D84D853" w14:textId="77777777" w:rsidR="006770AC" w:rsidRPr="00380760" w:rsidRDefault="006770AC" w:rsidP="006770AC">
            <w:pPr>
              <w:jc w:val="center"/>
              <w:rPr>
                <w:sz w:val="21"/>
                <w:szCs w:val="21"/>
              </w:rPr>
            </w:pPr>
            <w:r w:rsidRPr="00380760">
              <w:rPr>
                <w:rFonts w:hint="eastAsia"/>
                <w:sz w:val="21"/>
                <w:szCs w:val="21"/>
              </w:rPr>
              <w:t>通番</w:t>
            </w:r>
          </w:p>
        </w:tc>
        <w:tc>
          <w:tcPr>
            <w:tcW w:w="1383" w:type="dxa"/>
            <w:shd w:val="clear" w:color="auto" w:fill="auto"/>
            <w:vAlign w:val="center"/>
          </w:tcPr>
          <w:p w14:paraId="7C6BC79C" w14:textId="77777777" w:rsidR="006770AC" w:rsidRPr="00380760" w:rsidRDefault="006770AC" w:rsidP="006770AC">
            <w:pPr>
              <w:jc w:val="center"/>
              <w:rPr>
                <w:sz w:val="21"/>
                <w:szCs w:val="21"/>
              </w:rPr>
            </w:pPr>
            <w:r w:rsidRPr="00380760">
              <w:rPr>
                <w:rFonts w:hint="eastAsia"/>
                <w:sz w:val="21"/>
                <w:szCs w:val="21"/>
              </w:rPr>
              <w:t>調査項目</w:t>
            </w:r>
          </w:p>
        </w:tc>
        <w:tc>
          <w:tcPr>
            <w:tcW w:w="2552" w:type="dxa"/>
            <w:shd w:val="clear" w:color="auto" w:fill="auto"/>
            <w:vAlign w:val="center"/>
          </w:tcPr>
          <w:p w14:paraId="4DD5953F" w14:textId="77777777" w:rsidR="006770AC" w:rsidRPr="00380760" w:rsidRDefault="006770AC" w:rsidP="006770AC">
            <w:pPr>
              <w:jc w:val="center"/>
              <w:rPr>
                <w:sz w:val="21"/>
                <w:szCs w:val="21"/>
              </w:rPr>
            </w:pPr>
            <w:r w:rsidRPr="00380760">
              <w:rPr>
                <w:rFonts w:hint="eastAsia"/>
                <w:sz w:val="21"/>
                <w:szCs w:val="21"/>
              </w:rPr>
              <w:t>秘密情報として取り扱うことを求める箇所</w:t>
            </w:r>
          </w:p>
        </w:tc>
        <w:tc>
          <w:tcPr>
            <w:tcW w:w="2693" w:type="dxa"/>
            <w:vAlign w:val="center"/>
          </w:tcPr>
          <w:p w14:paraId="15CB692E" w14:textId="77777777" w:rsidR="006770AC" w:rsidRPr="00380760" w:rsidRDefault="006770AC" w:rsidP="006770AC">
            <w:pPr>
              <w:jc w:val="center"/>
              <w:rPr>
                <w:sz w:val="21"/>
                <w:szCs w:val="21"/>
              </w:rPr>
            </w:pPr>
            <w:r w:rsidRPr="00380760">
              <w:rPr>
                <w:rFonts w:hint="eastAsia"/>
                <w:sz w:val="21"/>
                <w:szCs w:val="21"/>
              </w:rPr>
              <w:t>秘密の理由</w:t>
            </w:r>
          </w:p>
          <w:p w14:paraId="378ED4A4" w14:textId="77777777" w:rsidR="006770AC" w:rsidRPr="00380760" w:rsidRDefault="006770AC" w:rsidP="006770AC">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7D8063A0" w14:textId="77777777" w:rsidR="006770AC" w:rsidRPr="00380760" w:rsidRDefault="006770AC" w:rsidP="006770AC">
            <w:pPr>
              <w:jc w:val="center"/>
              <w:rPr>
                <w:sz w:val="21"/>
                <w:szCs w:val="21"/>
              </w:rPr>
            </w:pPr>
            <w:r w:rsidRPr="00380760">
              <w:rPr>
                <w:rFonts w:hint="eastAsia"/>
                <w:sz w:val="21"/>
                <w:szCs w:val="21"/>
              </w:rPr>
              <w:t>秘密の理由</w:t>
            </w:r>
          </w:p>
          <w:p w14:paraId="417AFF57" w14:textId="2E1A88D4" w:rsidR="006770AC" w:rsidRPr="00380760"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901D5D" w:rsidRPr="00380760" w14:paraId="2B3C9F64" w14:textId="77777777" w:rsidTr="006770AC">
        <w:tc>
          <w:tcPr>
            <w:tcW w:w="426" w:type="dxa"/>
            <w:shd w:val="clear" w:color="auto" w:fill="auto"/>
          </w:tcPr>
          <w:p w14:paraId="42A8251F" w14:textId="77777777" w:rsidR="00901D5D" w:rsidRPr="00380760" w:rsidRDefault="00901D5D" w:rsidP="00901D5D">
            <w:pPr>
              <w:rPr>
                <w:sz w:val="21"/>
                <w:szCs w:val="21"/>
              </w:rPr>
            </w:pPr>
            <w:r w:rsidRPr="00380760">
              <w:rPr>
                <w:rFonts w:hint="eastAsia"/>
                <w:sz w:val="21"/>
                <w:szCs w:val="21"/>
              </w:rPr>
              <w:t>１</w:t>
            </w:r>
          </w:p>
        </w:tc>
        <w:tc>
          <w:tcPr>
            <w:tcW w:w="1383" w:type="dxa"/>
            <w:shd w:val="clear" w:color="auto" w:fill="auto"/>
          </w:tcPr>
          <w:p w14:paraId="06395B62" w14:textId="77777777" w:rsidR="00901D5D" w:rsidRPr="00380760" w:rsidRDefault="00901D5D" w:rsidP="00901D5D">
            <w:pPr>
              <w:rPr>
                <w:sz w:val="21"/>
                <w:szCs w:val="21"/>
              </w:rPr>
            </w:pPr>
            <w:r w:rsidRPr="00380760">
              <w:rPr>
                <w:rFonts w:hint="eastAsia"/>
                <w:sz w:val="21"/>
                <w:szCs w:val="21"/>
              </w:rPr>
              <w:t>調査項目</w:t>
            </w:r>
          </w:p>
          <w:p w14:paraId="1F6212B0" w14:textId="06C088ED" w:rsidR="00901D5D" w:rsidRPr="00380760" w:rsidRDefault="00901D5D" w:rsidP="00901D5D">
            <w:pPr>
              <w:rPr>
                <w:sz w:val="21"/>
                <w:szCs w:val="21"/>
              </w:rPr>
            </w:pP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w:t>
            </w:r>
          </w:p>
        </w:tc>
        <w:tc>
          <w:tcPr>
            <w:tcW w:w="2552" w:type="dxa"/>
            <w:shd w:val="clear" w:color="auto" w:fill="auto"/>
          </w:tcPr>
          <w:p w14:paraId="22C733A4" w14:textId="077BCCCA" w:rsidR="00901D5D" w:rsidRPr="00380760" w:rsidRDefault="00901D5D" w:rsidP="00901D5D">
            <w:pPr>
              <w:rPr>
                <w:sz w:val="21"/>
                <w:szCs w:val="21"/>
              </w:rPr>
            </w:pPr>
            <w:r w:rsidRPr="00380760">
              <w:rPr>
                <w:rFonts w:hint="eastAsia"/>
                <w:sz w:val="21"/>
                <w:szCs w:val="21"/>
              </w:rPr>
              <w:t>質問状の設問において【　】で囲んだ当社品の国内販売量</w:t>
            </w:r>
          </w:p>
          <w:p w14:paraId="3E81BC25" w14:textId="77777777" w:rsidR="00901D5D" w:rsidRPr="00380760" w:rsidRDefault="00901D5D" w:rsidP="00901D5D">
            <w:pPr>
              <w:rPr>
                <w:sz w:val="21"/>
                <w:szCs w:val="21"/>
              </w:rPr>
            </w:pPr>
          </w:p>
        </w:tc>
        <w:tc>
          <w:tcPr>
            <w:tcW w:w="2693" w:type="dxa"/>
          </w:tcPr>
          <w:p w14:paraId="4F14E176" w14:textId="77777777" w:rsidR="00901D5D" w:rsidRDefault="00901D5D" w:rsidP="00901D5D">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6F1A3F43" w14:textId="77777777" w:rsidR="00901D5D" w:rsidRPr="006E2BE1" w:rsidRDefault="00901D5D" w:rsidP="00901D5D">
            <w:pPr>
              <w:spacing w:line="240" w:lineRule="exact"/>
              <w:rPr>
                <w:sz w:val="16"/>
                <w:szCs w:val="16"/>
              </w:rPr>
            </w:pPr>
          </w:p>
          <w:p w14:paraId="4C2AA04B" w14:textId="77777777" w:rsidR="00901D5D" w:rsidRPr="00380760" w:rsidRDefault="00901D5D" w:rsidP="00901D5D">
            <w:pPr>
              <w:rPr>
                <w:sz w:val="21"/>
                <w:szCs w:val="21"/>
              </w:rPr>
            </w:pPr>
          </w:p>
        </w:tc>
        <w:tc>
          <w:tcPr>
            <w:tcW w:w="1892" w:type="dxa"/>
            <w:shd w:val="clear" w:color="auto" w:fill="auto"/>
          </w:tcPr>
          <w:p w14:paraId="764F5663" w14:textId="77777777" w:rsidR="00901D5D" w:rsidRPr="005268A4" w:rsidRDefault="00901D5D" w:rsidP="00901D5D">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40935068"/>
                <w:placeholder>
                  <w:docPart w:val="A948B259B3FC4353A8A962C7B0E537C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A543331" w14:textId="5CF9CD8C" w:rsidR="00901D5D" w:rsidRPr="00380760" w:rsidRDefault="00901D5D" w:rsidP="00901D5D">
            <w:pPr>
              <w:rPr>
                <w:sz w:val="21"/>
                <w:szCs w:val="21"/>
              </w:rPr>
            </w:pPr>
          </w:p>
        </w:tc>
      </w:tr>
      <w:tr w:rsidR="00901D5D" w:rsidRPr="00380760" w14:paraId="7E968707" w14:textId="77777777" w:rsidTr="006770AC">
        <w:tc>
          <w:tcPr>
            <w:tcW w:w="426" w:type="dxa"/>
            <w:shd w:val="clear" w:color="auto" w:fill="auto"/>
          </w:tcPr>
          <w:p w14:paraId="4FBB88D5" w14:textId="77777777" w:rsidR="00901D5D" w:rsidRPr="00380760" w:rsidRDefault="00901D5D" w:rsidP="00901D5D">
            <w:pPr>
              <w:rPr>
                <w:sz w:val="21"/>
                <w:szCs w:val="21"/>
              </w:rPr>
            </w:pPr>
            <w:r w:rsidRPr="00380760">
              <w:rPr>
                <w:rFonts w:hint="eastAsia"/>
                <w:sz w:val="21"/>
                <w:szCs w:val="21"/>
              </w:rPr>
              <w:t>２</w:t>
            </w:r>
          </w:p>
        </w:tc>
        <w:tc>
          <w:tcPr>
            <w:tcW w:w="1383" w:type="dxa"/>
            <w:shd w:val="clear" w:color="auto" w:fill="auto"/>
          </w:tcPr>
          <w:p w14:paraId="56A84DD0" w14:textId="77777777" w:rsidR="00901D5D" w:rsidRPr="00380760" w:rsidRDefault="00901D5D" w:rsidP="00901D5D">
            <w:pPr>
              <w:rPr>
                <w:sz w:val="21"/>
                <w:szCs w:val="21"/>
              </w:rPr>
            </w:pPr>
            <w:r w:rsidRPr="00380760">
              <w:rPr>
                <w:rFonts w:hint="eastAsia"/>
                <w:sz w:val="21"/>
                <w:szCs w:val="21"/>
              </w:rPr>
              <w:t>調査項目</w:t>
            </w:r>
          </w:p>
          <w:p w14:paraId="26536279" w14:textId="10351B9E" w:rsidR="00901D5D" w:rsidRPr="00380760" w:rsidRDefault="00901D5D" w:rsidP="00901D5D">
            <w:pPr>
              <w:rPr>
                <w:sz w:val="21"/>
                <w:szCs w:val="21"/>
              </w:rPr>
            </w:pP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w:t>
            </w:r>
          </w:p>
        </w:tc>
        <w:tc>
          <w:tcPr>
            <w:tcW w:w="2552" w:type="dxa"/>
            <w:shd w:val="clear" w:color="auto" w:fill="auto"/>
          </w:tcPr>
          <w:p w14:paraId="420BF91F" w14:textId="394C00F2" w:rsidR="00901D5D" w:rsidRPr="00380760" w:rsidRDefault="00901D5D" w:rsidP="00901D5D">
            <w:pPr>
              <w:rPr>
                <w:sz w:val="21"/>
                <w:szCs w:val="21"/>
              </w:rPr>
            </w:pPr>
            <w:r w:rsidRPr="00380760">
              <w:rPr>
                <w:rFonts w:hint="eastAsia"/>
                <w:sz w:val="21"/>
                <w:szCs w:val="21"/>
              </w:rPr>
              <w:t>様式○</w:t>
            </w:r>
            <w:r w:rsidR="007F6C32" w:rsidRPr="00ED3F10">
              <w:rPr>
                <w:rFonts w:hint="eastAsia"/>
                <w:color w:val="000000" w:themeColor="text1"/>
                <w:sz w:val="21"/>
                <w:szCs w:val="21"/>
              </w:rPr>
              <w:t>-</w:t>
            </w:r>
            <w:r w:rsidRPr="00380760">
              <w:rPr>
                <w:rFonts w:hint="eastAsia"/>
                <w:sz w:val="21"/>
                <w:szCs w:val="21"/>
              </w:rPr>
              <w:t>○における販売数量（</w:t>
            </w:r>
            <w:r w:rsidRPr="00380760">
              <w:rPr>
                <w:rFonts w:hint="eastAsia"/>
                <w:sz w:val="21"/>
                <w:szCs w:val="21"/>
              </w:rPr>
              <w:t>kg</w:t>
            </w:r>
            <w:r w:rsidRPr="00380760">
              <w:rPr>
                <w:rFonts w:hint="eastAsia"/>
                <w:sz w:val="21"/>
                <w:szCs w:val="21"/>
              </w:rPr>
              <w:t>）及び販売金額税抜（円）に記載の【　】で囲んだ部分</w:t>
            </w:r>
          </w:p>
          <w:p w14:paraId="5105415D" w14:textId="77777777" w:rsidR="00901D5D" w:rsidRPr="00380760" w:rsidRDefault="00901D5D" w:rsidP="00901D5D">
            <w:pPr>
              <w:rPr>
                <w:sz w:val="21"/>
                <w:szCs w:val="21"/>
              </w:rPr>
            </w:pPr>
          </w:p>
        </w:tc>
        <w:tc>
          <w:tcPr>
            <w:tcW w:w="2693" w:type="dxa"/>
          </w:tcPr>
          <w:p w14:paraId="69434BC5" w14:textId="606102EF" w:rsidR="00901D5D" w:rsidRPr="00380760" w:rsidRDefault="00901D5D" w:rsidP="00901D5D">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02074DA5" w14:textId="77777777" w:rsidR="00901D5D" w:rsidRPr="005268A4" w:rsidRDefault="00901D5D" w:rsidP="00901D5D">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485893789"/>
                <w:placeholder>
                  <w:docPart w:val="FC28206B16E343A98D034D89B25EA53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6D3A5841" w14:textId="77777777" w:rsidR="00901D5D" w:rsidRPr="005268A4" w:rsidRDefault="00901D5D" w:rsidP="00901D5D">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97710003"/>
                <w:placeholder>
                  <w:docPart w:val="F98E74B5773C45F7B7DDC03A6C61A1B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219B08B" w14:textId="04BA8184" w:rsidR="00901D5D" w:rsidRPr="00380760" w:rsidRDefault="00901D5D" w:rsidP="00901D5D">
            <w:pPr>
              <w:rPr>
                <w:sz w:val="21"/>
                <w:szCs w:val="21"/>
              </w:rPr>
            </w:pPr>
          </w:p>
        </w:tc>
      </w:tr>
      <w:tr w:rsidR="00901D5D" w:rsidRPr="00380760" w14:paraId="7F53BCE0" w14:textId="77777777" w:rsidTr="006770AC">
        <w:tc>
          <w:tcPr>
            <w:tcW w:w="426" w:type="dxa"/>
            <w:shd w:val="clear" w:color="auto" w:fill="auto"/>
          </w:tcPr>
          <w:p w14:paraId="6FC72322" w14:textId="77777777" w:rsidR="00901D5D" w:rsidRPr="00380760" w:rsidRDefault="00901D5D" w:rsidP="00901D5D">
            <w:pPr>
              <w:rPr>
                <w:sz w:val="21"/>
                <w:szCs w:val="21"/>
              </w:rPr>
            </w:pPr>
            <w:r w:rsidRPr="00380760">
              <w:rPr>
                <w:rFonts w:hint="eastAsia"/>
                <w:sz w:val="21"/>
                <w:szCs w:val="21"/>
              </w:rPr>
              <w:t>３</w:t>
            </w:r>
          </w:p>
        </w:tc>
        <w:tc>
          <w:tcPr>
            <w:tcW w:w="1383" w:type="dxa"/>
            <w:shd w:val="clear" w:color="auto" w:fill="auto"/>
          </w:tcPr>
          <w:p w14:paraId="0F9448CC" w14:textId="77777777" w:rsidR="00901D5D" w:rsidRPr="00380760" w:rsidRDefault="00901D5D" w:rsidP="00901D5D">
            <w:pPr>
              <w:rPr>
                <w:sz w:val="21"/>
                <w:szCs w:val="21"/>
              </w:rPr>
            </w:pPr>
            <w:r w:rsidRPr="00380760">
              <w:rPr>
                <w:rFonts w:hint="eastAsia"/>
                <w:sz w:val="21"/>
                <w:szCs w:val="21"/>
              </w:rPr>
              <w:t>調査項目</w:t>
            </w:r>
          </w:p>
          <w:p w14:paraId="0200F42B" w14:textId="464A3DC3" w:rsidR="00901D5D" w:rsidRPr="00380760" w:rsidRDefault="00901D5D" w:rsidP="00901D5D">
            <w:pPr>
              <w:rPr>
                <w:sz w:val="21"/>
                <w:szCs w:val="21"/>
              </w:rPr>
            </w:pP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w:t>
            </w:r>
          </w:p>
        </w:tc>
        <w:tc>
          <w:tcPr>
            <w:tcW w:w="2552" w:type="dxa"/>
            <w:shd w:val="clear" w:color="auto" w:fill="auto"/>
          </w:tcPr>
          <w:p w14:paraId="529F85CF" w14:textId="18C2978B" w:rsidR="00901D5D" w:rsidRPr="00380760" w:rsidRDefault="00901D5D" w:rsidP="00901D5D">
            <w:pPr>
              <w:rPr>
                <w:sz w:val="21"/>
                <w:szCs w:val="21"/>
              </w:rPr>
            </w:pPr>
            <w:r w:rsidRPr="00380760">
              <w:rPr>
                <w:rFonts w:hint="eastAsia"/>
                <w:sz w:val="21"/>
                <w:szCs w:val="21"/>
              </w:rPr>
              <w:t>添付資料○</w:t>
            </w:r>
            <w:r w:rsidR="007F6C32" w:rsidRPr="00ED3F10">
              <w:rPr>
                <w:rFonts w:hint="eastAsia"/>
                <w:color w:val="000000" w:themeColor="text1"/>
                <w:sz w:val="21"/>
                <w:szCs w:val="21"/>
              </w:rPr>
              <w:t>-</w:t>
            </w: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○（添付資料一覧表の通番○○「全従業員給与」）に記載の給与額の【　】で囲んだ部分</w:t>
            </w:r>
          </w:p>
          <w:p w14:paraId="1CDF24D1" w14:textId="77777777" w:rsidR="00901D5D" w:rsidRPr="00380760" w:rsidRDefault="00901D5D" w:rsidP="00901D5D">
            <w:pPr>
              <w:rPr>
                <w:sz w:val="21"/>
                <w:szCs w:val="21"/>
              </w:rPr>
            </w:pPr>
          </w:p>
        </w:tc>
        <w:tc>
          <w:tcPr>
            <w:tcW w:w="2693" w:type="dxa"/>
          </w:tcPr>
          <w:p w14:paraId="5F8DFE84" w14:textId="77777777" w:rsidR="00901D5D" w:rsidRPr="006E2BE1" w:rsidRDefault="00901D5D" w:rsidP="00901D5D">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37942D2F" w14:textId="6569EB50" w:rsidR="00901D5D" w:rsidRPr="00380760" w:rsidRDefault="00901D5D" w:rsidP="00901D5D">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4C7EDB1F" w14:textId="77777777" w:rsidR="00901D5D" w:rsidRPr="005268A4" w:rsidRDefault="00901D5D" w:rsidP="00901D5D">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sz w:val="16"/>
                  <w:szCs w:val="16"/>
                </w:rPr>
                <w:alias w:val="秘密情報として取り扱われる事例"/>
                <w:tag w:val="秘密情報"/>
                <w:id w:val="1084259875"/>
                <w:placeholder>
                  <w:docPart w:val="3BF1FB58F6BD4845A66A385444BC44C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4A9633F3" w14:textId="2B754257" w:rsidR="00901D5D" w:rsidRPr="00380760" w:rsidRDefault="00901D5D" w:rsidP="00901D5D">
            <w:pPr>
              <w:rPr>
                <w:sz w:val="21"/>
                <w:szCs w:val="21"/>
              </w:rPr>
            </w:pPr>
          </w:p>
        </w:tc>
      </w:tr>
      <w:tr w:rsidR="00901D5D" w:rsidRPr="00380760" w14:paraId="21C6749D" w14:textId="77777777" w:rsidTr="006770AC">
        <w:trPr>
          <w:trHeight w:val="966"/>
        </w:trPr>
        <w:tc>
          <w:tcPr>
            <w:tcW w:w="426" w:type="dxa"/>
            <w:shd w:val="clear" w:color="auto" w:fill="auto"/>
          </w:tcPr>
          <w:p w14:paraId="4A81E824" w14:textId="77777777" w:rsidR="00901D5D" w:rsidRPr="00380760" w:rsidRDefault="00901D5D" w:rsidP="00901D5D">
            <w:pPr>
              <w:rPr>
                <w:sz w:val="21"/>
                <w:szCs w:val="21"/>
              </w:rPr>
            </w:pPr>
            <w:r w:rsidRPr="00380760">
              <w:rPr>
                <w:rFonts w:hint="eastAsia"/>
                <w:sz w:val="21"/>
                <w:szCs w:val="21"/>
              </w:rPr>
              <w:t>４</w:t>
            </w:r>
          </w:p>
        </w:tc>
        <w:tc>
          <w:tcPr>
            <w:tcW w:w="1383" w:type="dxa"/>
            <w:shd w:val="clear" w:color="auto" w:fill="auto"/>
          </w:tcPr>
          <w:p w14:paraId="74B39633" w14:textId="77777777" w:rsidR="00901D5D" w:rsidRPr="00380760" w:rsidRDefault="00901D5D" w:rsidP="00901D5D">
            <w:pPr>
              <w:rPr>
                <w:sz w:val="21"/>
                <w:szCs w:val="21"/>
              </w:rPr>
            </w:pPr>
          </w:p>
        </w:tc>
        <w:tc>
          <w:tcPr>
            <w:tcW w:w="2552" w:type="dxa"/>
            <w:shd w:val="clear" w:color="auto" w:fill="auto"/>
          </w:tcPr>
          <w:p w14:paraId="28961CAA" w14:textId="77777777" w:rsidR="00901D5D" w:rsidRPr="00380760" w:rsidRDefault="00901D5D" w:rsidP="00901D5D">
            <w:pPr>
              <w:rPr>
                <w:sz w:val="21"/>
                <w:szCs w:val="21"/>
              </w:rPr>
            </w:pPr>
          </w:p>
        </w:tc>
        <w:tc>
          <w:tcPr>
            <w:tcW w:w="2693" w:type="dxa"/>
          </w:tcPr>
          <w:p w14:paraId="34DA0397" w14:textId="77777777" w:rsidR="00901D5D" w:rsidRPr="006E2BE1" w:rsidRDefault="00901D5D" w:rsidP="00901D5D">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D65C3C" w14:textId="77777777" w:rsidR="00901D5D" w:rsidRPr="00380760" w:rsidRDefault="00901D5D" w:rsidP="00901D5D">
            <w:pPr>
              <w:rPr>
                <w:sz w:val="21"/>
                <w:szCs w:val="21"/>
              </w:rPr>
            </w:pPr>
          </w:p>
        </w:tc>
        <w:tc>
          <w:tcPr>
            <w:tcW w:w="1892" w:type="dxa"/>
            <w:shd w:val="clear" w:color="auto" w:fill="auto"/>
          </w:tcPr>
          <w:p w14:paraId="2AC89525" w14:textId="77777777" w:rsidR="00901D5D" w:rsidRPr="006E2BE1" w:rsidRDefault="00901D5D" w:rsidP="00901D5D">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425991742"/>
                <w:placeholder>
                  <w:docPart w:val="3A22FA88AC2C40A9804F6003451EC9C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6C0E6562" w14:textId="77777777" w:rsidR="00901D5D" w:rsidRPr="006E2BE1" w:rsidRDefault="00901D5D" w:rsidP="00901D5D">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32795836"/>
                <w:placeholder>
                  <w:docPart w:val="7E3036F7D22D48C0A9E26610549B8525"/>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79D1F4C" w14:textId="7F546299" w:rsidR="00901D5D" w:rsidRPr="00380760" w:rsidRDefault="00901D5D" w:rsidP="00901D5D">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954523109"/>
                <w:placeholder>
                  <w:docPart w:val="8430AF18D4604349A31ED3F6EB9F52EE"/>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557461E2" w14:textId="77777777" w:rsidR="006770AC" w:rsidRPr="00A36E76" w:rsidRDefault="006770AC" w:rsidP="006770AC">
      <w:pPr>
        <w:spacing w:line="300" w:lineRule="exact"/>
        <w:rPr>
          <w:rFonts w:eastAsia="ＭＳ ゴシック"/>
          <w:sz w:val="20"/>
        </w:rPr>
      </w:pPr>
      <w:r w:rsidRPr="00A36E76">
        <w:rPr>
          <w:rFonts w:eastAsia="ＭＳ ゴシック"/>
          <w:sz w:val="20"/>
        </w:rPr>
        <w:t>【作成に当たっての留意点】</w:t>
      </w:r>
    </w:p>
    <w:p w14:paraId="6CDBF371" w14:textId="4D519AD1" w:rsidR="00551D53" w:rsidRPr="00A36E76" w:rsidRDefault="00551D53" w:rsidP="00F61A1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sidR="009214F7">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00E2405F"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11606AEB" w14:textId="2C214DA2" w:rsidR="00901D5D" w:rsidRPr="008F79E4" w:rsidRDefault="00551D53" w:rsidP="00F61A1E">
      <w:pPr>
        <w:pStyle w:val="af5"/>
        <w:ind w:leftChars="0" w:left="720" w:hangingChars="400" w:hanging="720"/>
        <w:rPr>
          <w:rFonts w:ascii="ＭＳ ゴシック" w:eastAsia="ＭＳ ゴシック" w:hAnsi="ＭＳ ゴシック"/>
          <w:b/>
          <w:sz w:val="18"/>
          <w:szCs w:val="18"/>
          <w:u w:val="single"/>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w:t>
      </w:r>
      <w:r w:rsidRPr="00EE3F01">
        <w:rPr>
          <w:rFonts w:ascii="ＭＳ ゴシック" w:eastAsia="ＭＳ ゴシック" w:hAnsi="ＭＳ ゴシック" w:hint="eastAsia"/>
          <w:sz w:val="18"/>
          <w:szCs w:val="18"/>
        </w:rPr>
        <w:t>２</w:t>
      </w:r>
      <w:r w:rsidRPr="00EE3F01">
        <w:rPr>
          <w:rFonts w:ascii="ＭＳ ゴシック" w:eastAsia="ＭＳ ゴシック" w:hAnsi="ＭＳ ゴシック"/>
          <w:sz w:val="18"/>
          <w:szCs w:val="18"/>
        </w:rPr>
        <w:t>）</w:t>
      </w:r>
      <w:r w:rsidRPr="00EE3F01">
        <w:rPr>
          <w:rFonts w:ascii="ＭＳ ゴシック" w:eastAsia="ＭＳ ゴシック" w:hAnsi="ＭＳ ゴシック"/>
          <w:spacing w:val="-2"/>
          <w:sz w:val="18"/>
          <w:szCs w:val="18"/>
        </w:rPr>
        <w:t>秘密の理由を記載する際には、</w:t>
      </w:r>
      <w:r w:rsidR="000953ED" w:rsidRPr="00EE3F01">
        <w:rPr>
          <w:rFonts w:ascii="ＭＳ ゴシック" w:eastAsia="ＭＳ ゴシック" w:hAnsi="ＭＳ ゴシック" w:hint="eastAsia"/>
          <w:b/>
          <w:sz w:val="18"/>
          <w:szCs w:val="18"/>
          <w:u w:val="single"/>
        </w:rPr>
        <w:t>「不当廉売関税の課税に関する調査への協力のお願い（利害関係者等共通）」</w:t>
      </w:r>
      <w:r w:rsidR="000953ED" w:rsidRPr="00EE3F01">
        <w:rPr>
          <w:rFonts w:ascii="ＭＳ ゴシック" w:eastAsia="ＭＳ ゴシック" w:hAnsi="ＭＳ ゴシック" w:hint="eastAsia"/>
          <w:sz w:val="18"/>
          <w:szCs w:val="18"/>
        </w:rPr>
        <w:t>の</w:t>
      </w:r>
      <w:r w:rsidR="004035C6" w:rsidRPr="00EE3F01">
        <w:rPr>
          <w:rFonts w:ascii="ＭＳ ゴシック" w:eastAsia="ＭＳ ゴシック" w:hAnsi="ＭＳ ゴシック" w:hint="eastAsia"/>
          <w:sz w:val="18"/>
          <w:szCs w:val="18"/>
        </w:rPr>
        <w:t>別冊</w:t>
      </w:r>
      <w:r w:rsidR="00E2405F" w:rsidRPr="00EE3F01">
        <w:rPr>
          <w:rFonts w:ascii="ＭＳ ゴシック" w:eastAsia="ＭＳ ゴシック" w:hAnsi="ＭＳ ゴシック" w:hint="eastAsia"/>
          <w:spacing w:val="-2"/>
          <w:sz w:val="18"/>
          <w:szCs w:val="18"/>
        </w:rPr>
        <w:t>「【資料２－２】秘密情報として取り扱われる事例」を参考にし</w:t>
      </w:r>
      <w:r w:rsidR="00901D5D" w:rsidRPr="00EE3F01">
        <w:rPr>
          <w:rFonts w:ascii="ＭＳ ゴシック" w:eastAsia="ＭＳ ゴシック" w:hAnsi="ＭＳ ゴシック" w:hint="eastAsia"/>
          <w:sz w:val="18"/>
          <w:szCs w:val="18"/>
        </w:rPr>
        <w:t>た上で、右から1列目</w:t>
      </w:r>
      <w:r w:rsidR="00901D5D">
        <w:rPr>
          <w:rFonts w:ascii="ＭＳ ゴシック" w:eastAsia="ＭＳ ゴシック" w:hAnsi="ＭＳ ゴシック" w:hint="eastAsia"/>
          <w:sz w:val="18"/>
          <w:szCs w:val="18"/>
        </w:rPr>
        <w:t>においてプルダウンから該当するものを選択し</w:t>
      </w:r>
      <w:r w:rsidR="00901D5D" w:rsidRPr="00A36E76">
        <w:rPr>
          <w:rFonts w:ascii="ＭＳ ゴシック" w:eastAsia="ＭＳ ゴシック" w:hAnsi="ＭＳ ゴシック"/>
          <w:sz w:val="18"/>
          <w:szCs w:val="18"/>
        </w:rPr>
        <w:t>てください。</w:t>
      </w:r>
      <w:r w:rsidR="00901D5D" w:rsidRPr="00E34F32">
        <w:rPr>
          <w:rFonts w:ascii="ＭＳ ゴシック" w:eastAsia="ＭＳ ゴシック" w:hAnsi="ＭＳ ゴシック" w:hint="eastAsia"/>
          <w:sz w:val="18"/>
          <w:szCs w:val="18"/>
          <w:u w:val="single"/>
        </w:rPr>
        <w:t>１．（16）又は（17）を選択した場合には</w:t>
      </w:r>
      <w:r w:rsidR="00901D5D">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16235484" w14:textId="30A4063F" w:rsidR="00FC5DF2" w:rsidRPr="00E34F32" w:rsidRDefault="00E34F32" w:rsidP="00F61A1E">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w:t>
      </w:r>
      <w:del w:id="2" w:author="作成者">
        <w:r w:rsidDel="004431E8">
          <w:rPr>
            <w:rFonts w:ascii="ＭＳ ゴシック" w:eastAsia="ＭＳ ゴシック" w:hAnsi="ＭＳ ゴシック" w:hint="eastAsia"/>
            <w:sz w:val="18"/>
            <w:szCs w:val="18"/>
          </w:rPr>
          <w:delText>御</w:delText>
        </w:r>
      </w:del>
      <w:r>
        <w:rPr>
          <w:rFonts w:ascii="ＭＳ ゴシック" w:eastAsia="ＭＳ ゴシック" w:hAnsi="ＭＳ ゴシック" w:hint="eastAsia"/>
          <w:sz w:val="18"/>
          <w:szCs w:val="18"/>
        </w:rPr>
        <w:t>確認</w:t>
      </w:r>
      <w:ins w:id="3" w:author="作成者">
        <w:r w:rsidR="004431E8">
          <w:rPr>
            <w:rFonts w:ascii="ＭＳ ゴシック" w:eastAsia="ＭＳ ゴシック" w:hAnsi="ＭＳ ゴシック" w:hint="eastAsia"/>
            <w:sz w:val="18"/>
            <w:szCs w:val="18"/>
          </w:rPr>
          <w:t>して</w:t>
        </w:r>
      </w:ins>
      <w:r>
        <w:rPr>
          <w:rFonts w:ascii="ＭＳ ゴシック" w:eastAsia="ＭＳ ゴシック" w:hAnsi="ＭＳ ゴシック" w:hint="eastAsia"/>
          <w:sz w:val="18"/>
          <w:szCs w:val="18"/>
        </w:rPr>
        <w:t>ください。</w:t>
      </w:r>
    </w:p>
    <w:p w14:paraId="3A87C7FE" w14:textId="43543ACC" w:rsidR="00A93B34" w:rsidRPr="00A36E76" w:rsidRDefault="00BA26E0" w:rsidP="00FC5DF2">
      <w:pPr>
        <w:pStyle w:val="af5"/>
        <w:ind w:leftChars="0" w:left="2"/>
      </w:pPr>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6DA4A786" w14:textId="77777777" w:rsidR="00A93B34" w:rsidRPr="00A36E76" w:rsidRDefault="00A93B34" w:rsidP="004709D0">
      <w:pPr>
        <w:ind w:firstLineChars="100" w:firstLine="220"/>
      </w:pPr>
      <w:r w:rsidRPr="00A36E76">
        <w:rPr>
          <w:rFonts w:hint="eastAsia"/>
        </w:rPr>
        <w:t>財務大臣　宛て</w:t>
      </w:r>
    </w:p>
    <w:p w14:paraId="60BBB457" w14:textId="77777777" w:rsidR="00A93B34" w:rsidRPr="00A36E76" w:rsidRDefault="00A93B34" w:rsidP="00B6300C"/>
    <w:p w14:paraId="1C0266C4" w14:textId="77777777" w:rsidR="005817DA" w:rsidRPr="00A36E76" w:rsidRDefault="005817DA" w:rsidP="00B6300C"/>
    <w:p w14:paraId="232D3C08" w14:textId="77777777" w:rsidR="004709D0" w:rsidRPr="00A36E76" w:rsidRDefault="004709D0" w:rsidP="004709D0">
      <w:pPr>
        <w:ind w:firstLineChars="2100" w:firstLine="4620"/>
      </w:pPr>
      <w:r w:rsidRPr="00A36E76">
        <w:rPr>
          <w:rFonts w:hint="eastAsia"/>
        </w:rPr>
        <w:t>事業者名</w:t>
      </w:r>
    </w:p>
    <w:p w14:paraId="1964B5AE" w14:textId="6EF09704" w:rsidR="004709D0" w:rsidRPr="00A36E76" w:rsidRDefault="004709D0" w:rsidP="004709D0">
      <w:pPr>
        <w:ind w:firstLineChars="2100" w:firstLine="4620"/>
      </w:pPr>
      <w:r w:rsidRPr="00A36E76">
        <w:rPr>
          <w:rFonts w:hint="eastAsia"/>
        </w:rPr>
        <w:t xml:space="preserve">　代表者役職・氏名　　　　　　　　</w:t>
      </w:r>
    </w:p>
    <w:p w14:paraId="479AA595" w14:textId="1EDE764E" w:rsidR="004709D0" w:rsidRPr="00A36E76" w:rsidRDefault="004709D0" w:rsidP="004709D0">
      <w:pPr>
        <w:ind w:firstLineChars="2100" w:firstLine="4620"/>
        <w:rPr>
          <w:lang w:eastAsia="zh-TW"/>
        </w:rPr>
      </w:pPr>
      <w:r w:rsidRPr="00A36E76">
        <w:rPr>
          <w:rFonts w:hint="eastAsia"/>
        </w:rPr>
        <w:t xml:space="preserve">　</w:t>
      </w:r>
      <w:r w:rsidRPr="00A36E76">
        <w:rPr>
          <w:rFonts w:hint="eastAsia"/>
          <w:lang w:eastAsia="zh-TW"/>
        </w:rPr>
        <w:t>（代表取締役社長　○○　○○）</w:t>
      </w:r>
    </w:p>
    <w:p w14:paraId="12CF2903" w14:textId="576D5FEF" w:rsidR="00A93B34" w:rsidRPr="00A36E76" w:rsidRDefault="004709D0" w:rsidP="006354A9">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A36E76" w:rsidRDefault="006354A9" w:rsidP="00B6300C"/>
    <w:p w14:paraId="303462F1" w14:textId="77777777" w:rsidR="005817DA" w:rsidRPr="00A36E76" w:rsidRDefault="005817DA" w:rsidP="00B6300C"/>
    <w:p w14:paraId="64C4919D" w14:textId="7BD0A233" w:rsidR="00A93B34" w:rsidRPr="00A36E76" w:rsidRDefault="00AB3076" w:rsidP="00611418">
      <w:pPr>
        <w:ind w:left="141" w:rightChars="102" w:right="224" w:hangingChars="64" w:hanging="141"/>
      </w:pPr>
      <w:r w:rsidRPr="00EE3F01">
        <w:rPr>
          <w:rFonts w:hint="eastAsia"/>
        </w:rPr>
        <w:t>「</w:t>
      </w:r>
      <w:r w:rsidR="004035C6" w:rsidRPr="00EE3F01">
        <w:rPr>
          <w:rFonts w:hint="eastAsia"/>
        </w:rPr>
        <w:t>中華人民共和国産</w:t>
      </w:r>
      <w:r w:rsidR="00397170" w:rsidRPr="00F63079">
        <w:rPr>
          <w:rFonts w:hint="eastAsia"/>
        </w:rPr>
        <w:t>並びに台湾、澎湖諸島、金門及び馬祖から成る独立の関税地域</w:t>
      </w:r>
      <w:r w:rsidR="004035C6" w:rsidRPr="00EE3F01">
        <w:rPr>
          <w:rFonts w:hint="eastAsia"/>
        </w:rPr>
        <w:t>産ニッケル系ステンレス冷延鋼帯及び冷延鋼板</w:t>
      </w:r>
      <w:r w:rsidRPr="00EE3F01">
        <w:rPr>
          <w:rFonts w:hint="eastAsia"/>
        </w:rPr>
        <w:t>に</w:t>
      </w:r>
      <w:r w:rsidR="00C2234A" w:rsidRPr="00EE3F01">
        <w:rPr>
          <w:rFonts w:hint="eastAsia"/>
        </w:rPr>
        <w:t>対する</w:t>
      </w:r>
      <w:r w:rsidRPr="00EE3F01">
        <w:rPr>
          <w:rFonts w:hint="eastAsia"/>
        </w:rPr>
        <w:t>不当廉売関税の</w:t>
      </w:r>
      <w:r w:rsidR="00E002B3" w:rsidRPr="00EE3F01">
        <w:rPr>
          <w:rFonts w:hint="eastAsia"/>
        </w:rPr>
        <w:t>課税に関する</w:t>
      </w:r>
      <w:r w:rsidRPr="00EE3F01">
        <w:rPr>
          <w:rFonts w:hint="eastAsia"/>
        </w:rPr>
        <w:t>調査」</w:t>
      </w:r>
      <w:r w:rsidR="00A93B34" w:rsidRPr="00EE3F01">
        <w:rPr>
          <w:rFonts w:hint="eastAsia"/>
        </w:rPr>
        <w:t>に係る</w:t>
      </w:r>
      <w:r w:rsidR="00FF17BD" w:rsidRPr="00EE3F01">
        <w:rPr>
          <w:rFonts w:hint="eastAsia"/>
        </w:rPr>
        <w:t>書面等</w:t>
      </w:r>
      <w:r w:rsidR="00A93B34" w:rsidRPr="00EE3F01">
        <w:rPr>
          <w:rFonts w:hint="eastAsia"/>
        </w:rPr>
        <w:t>の提出について</w:t>
      </w:r>
    </w:p>
    <w:p w14:paraId="64131A9C" w14:textId="77777777" w:rsidR="00A93B34" w:rsidRPr="00A36E76" w:rsidRDefault="00A93B34" w:rsidP="00B6300C"/>
    <w:p w14:paraId="4BF0C610" w14:textId="77D59B71" w:rsidR="00953796" w:rsidRPr="00A36E76" w:rsidRDefault="00953796" w:rsidP="00953796">
      <w:pPr>
        <w:ind w:firstLineChars="100" w:firstLine="220"/>
      </w:pPr>
      <w:r w:rsidRPr="00A36E76">
        <w:rPr>
          <w:rFonts w:hint="eastAsia"/>
        </w:rPr>
        <w:t>標記の件について、</w:t>
      </w:r>
      <w:r w:rsidR="00827A9F" w:rsidRPr="00A36E76">
        <w:rPr>
          <w:rFonts w:hint="eastAsia"/>
        </w:rPr>
        <w:t>不当廉売関税に関する政令（平成６年政令第４１６号）（以下「政令」という。）の関係規定等に基づき</w:t>
      </w:r>
      <w:r w:rsidRPr="00A36E76">
        <w:rPr>
          <w:rFonts w:hint="eastAsia"/>
        </w:rPr>
        <w:t>下表に記載の</w:t>
      </w:r>
      <w:r w:rsidR="00FF17BD" w:rsidRPr="00A36E76">
        <w:rPr>
          <w:rFonts w:hint="eastAsia"/>
        </w:rPr>
        <w:t>書面</w:t>
      </w:r>
      <w:r w:rsidR="005817DA" w:rsidRPr="00A36E76">
        <w:rPr>
          <w:rFonts w:hint="eastAsia"/>
        </w:rPr>
        <w:t>を</w:t>
      </w:r>
      <w:r w:rsidRPr="00A36E76">
        <w:rPr>
          <w:rFonts w:hint="eastAsia"/>
        </w:rPr>
        <w:t>提出します。</w:t>
      </w:r>
    </w:p>
    <w:p w14:paraId="6EEB2329" w14:textId="77777777" w:rsidR="00953796" w:rsidRPr="00A36E76" w:rsidRDefault="00953796" w:rsidP="00953796"/>
    <w:tbl>
      <w:tblPr>
        <w:tblStyle w:val="af3"/>
        <w:tblW w:w="9065" w:type="dxa"/>
        <w:jc w:val="center"/>
        <w:tblLook w:val="04A0" w:firstRow="1" w:lastRow="0" w:firstColumn="1" w:lastColumn="0" w:noHBand="0" w:noVBand="1"/>
      </w:tblPr>
      <w:tblGrid>
        <w:gridCol w:w="5665"/>
        <w:gridCol w:w="1134"/>
        <w:gridCol w:w="993"/>
        <w:gridCol w:w="1273"/>
      </w:tblGrid>
      <w:tr w:rsidR="00E34F32" w:rsidRPr="00A36E76" w14:paraId="1FC9E61E" w14:textId="794F1767" w:rsidTr="00E34F32">
        <w:trPr>
          <w:trHeight w:val="237"/>
          <w:jc w:val="center"/>
        </w:trPr>
        <w:tc>
          <w:tcPr>
            <w:tcW w:w="5665" w:type="dxa"/>
            <w:vAlign w:val="center"/>
          </w:tcPr>
          <w:p w14:paraId="1146C775" w14:textId="77777777" w:rsidR="00E34F32" w:rsidRPr="00A36E76" w:rsidRDefault="00E34F32" w:rsidP="00953796">
            <w:pPr>
              <w:jc w:val="center"/>
              <w:rPr>
                <w:rFonts w:ascii="ＭＳ ゴシック" w:eastAsia="ＭＳ ゴシック" w:hAnsi="ＭＳ ゴシック"/>
              </w:rPr>
            </w:pPr>
            <w:r w:rsidRPr="00A36E76">
              <w:rPr>
                <w:rFonts w:ascii="ＭＳ ゴシック" w:eastAsia="ＭＳ ゴシック" w:hAnsi="ＭＳ ゴシック" w:hint="eastAsia"/>
              </w:rPr>
              <w:t>提出書面等</w:t>
            </w:r>
          </w:p>
        </w:tc>
        <w:tc>
          <w:tcPr>
            <w:tcW w:w="1134" w:type="dxa"/>
            <w:vAlign w:val="center"/>
          </w:tcPr>
          <w:p w14:paraId="635E7B37" w14:textId="77777777" w:rsidR="00E34F32" w:rsidRPr="00A36E76" w:rsidRDefault="00E34F32" w:rsidP="009537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993" w:type="dxa"/>
            <w:vAlign w:val="center"/>
          </w:tcPr>
          <w:p w14:paraId="3AA9D129" w14:textId="77777777" w:rsidR="00E34F32" w:rsidRPr="00A36E76" w:rsidRDefault="00E34F32" w:rsidP="009537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273" w:type="dxa"/>
            <w:vAlign w:val="center"/>
          </w:tcPr>
          <w:p w14:paraId="41690455" w14:textId="77777777" w:rsidR="00E34F32" w:rsidRPr="00700D73" w:rsidRDefault="00E34F32" w:rsidP="00E34F32">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6A41D57C" w14:textId="74D81AAD" w:rsidR="00E34F32" w:rsidRPr="00A36E76" w:rsidRDefault="00E34F32" w:rsidP="00E34F32">
            <w:pPr>
              <w:jc w:val="center"/>
              <w:rPr>
                <w:rFonts w:ascii="ＭＳ ゴシック" w:eastAsia="ＭＳ ゴシック" w:hAnsi="ＭＳ ゴシック"/>
              </w:rPr>
            </w:pPr>
            <w:r w:rsidRPr="00700D73">
              <w:rPr>
                <w:rFonts w:asciiTheme="majorEastAsia" w:eastAsiaTheme="majorEastAsia" w:hAnsiTheme="majorEastAsia" w:hint="eastAsia"/>
                <w:sz w:val="21"/>
                <w:szCs w:val="21"/>
              </w:rPr>
              <w:t>開示共通版</w:t>
            </w:r>
          </w:p>
        </w:tc>
      </w:tr>
      <w:tr w:rsidR="00E34F32" w:rsidRPr="00A36E76" w14:paraId="543BA811" w14:textId="2308D642" w:rsidTr="00E34F32">
        <w:trPr>
          <w:trHeight w:val="594"/>
          <w:jc w:val="center"/>
        </w:trPr>
        <w:tc>
          <w:tcPr>
            <w:tcW w:w="5665" w:type="dxa"/>
            <w:vAlign w:val="center"/>
          </w:tcPr>
          <w:p w14:paraId="1D0B69B0" w14:textId="0F55E78B" w:rsidR="00E34F32" w:rsidRPr="00A36E76" w:rsidRDefault="00E34F32" w:rsidP="00213C43">
            <w:pPr>
              <w:ind w:left="440" w:hangingChars="200" w:hanging="440"/>
              <w:rPr>
                <w:rFonts w:ascii="ＭＳ ゴシック" w:eastAsia="ＭＳ ゴシック" w:hAnsi="ＭＳ ゴシック"/>
              </w:rPr>
            </w:pPr>
            <w:r w:rsidRPr="00A36E76">
              <w:rPr>
                <w:rFonts w:ascii="ＭＳ ゴシック" w:eastAsia="ＭＳ ゴシック" w:hAnsi="ＭＳ ゴシック" w:hint="eastAsia"/>
              </w:rPr>
              <w:t>(</w:t>
            </w:r>
            <w:r>
              <w:rPr>
                <w:rFonts w:ascii="ＭＳ ゴシック" w:eastAsia="ＭＳ ゴシック" w:hAnsi="ＭＳ ゴシック"/>
              </w:rPr>
              <w:t>1</w:t>
            </w:r>
            <w:r w:rsidRPr="00A36E76">
              <w:rPr>
                <w:rFonts w:ascii="ＭＳ ゴシック" w:eastAsia="ＭＳ ゴシック" w:hAnsi="ＭＳ ゴシック" w:hint="eastAsia"/>
              </w:rPr>
              <w:t>) 政令第１０条</w:t>
            </w:r>
            <w:r>
              <w:rPr>
                <w:rFonts w:ascii="ＭＳ ゴシック" w:eastAsia="ＭＳ ゴシック" w:hAnsi="ＭＳ ゴシック" w:hint="eastAsia"/>
              </w:rPr>
              <w:t>の２</w:t>
            </w:r>
            <w:r w:rsidRPr="00A36E76">
              <w:rPr>
                <w:rFonts w:ascii="ＭＳ ゴシック" w:eastAsia="ＭＳ ゴシック" w:hAnsi="ＭＳ ゴシック" w:hint="eastAsia"/>
              </w:rPr>
              <w:t>第１項の規定に基づき、</w:t>
            </w:r>
            <w:r>
              <w:rPr>
                <w:rFonts w:ascii="ＭＳ ゴシック" w:eastAsia="ＭＳ ゴシック" w:hAnsi="ＭＳ ゴシック" w:hint="eastAsia"/>
                <w:b/>
                <w:u w:val="single"/>
              </w:rPr>
              <w:t>【様式第９－１】「証拠の提出」</w:t>
            </w:r>
            <w:r w:rsidRPr="00A36E76">
              <w:rPr>
                <w:rFonts w:ascii="ＭＳ ゴシック" w:eastAsia="ＭＳ ゴシック" w:hAnsi="ＭＳ ゴシック" w:hint="eastAsia"/>
              </w:rPr>
              <w:t>のとおり</w:t>
            </w:r>
            <w:r w:rsidRPr="00A36E76">
              <w:rPr>
                <w:rFonts w:ascii="ＭＳ ゴシック" w:eastAsia="ＭＳ ゴシック" w:hAnsi="ＭＳ ゴシック" w:hint="eastAsia"/>
                <w:b/>
                <w:u w:val="single"/>
              </w:rPr>
              <w:t>証拠（調査開始後に自発的に提出する証拠）</w:t>
            </w:r>
            <w:r w:rsidRPr="00A36E76">
              <w:rPr>
                <w:rFonts w:ascii="ＭＳ ゴシック" w:eastAsia="ＭＳ ゴシック" w:hAnsi="ＭＳ ゴシック" w:hint="eastAsia"/>
              </w:rPr>
              <w:t>及び</w:t>
            </w:r>
            <w:r w:rsidRPr="00A36E76">
              <w:rPr>
                <w:rFonts w:ascii="ＭＳ ゴシック" w:eastAsia="ＭＳ ゴシック" w:hAnsi="ＭＳ ゴシック" w:hint="eastAsia"/>
                <w:b/>
                <w:u w:val="single"/>
              </w:rPr>
              <w:t>証拠により証明しようとする事実を記載した書面</w:t>
            </w:r>
            <w:r w:rsidRPr="00A36E76">
              <w:rPr>
                <w:rFonts w:ascii="ＭＳ ゴシック" w:eastAsia="ＭＳ ゴシック" w:hAnsi="ＭＳ ゴシック" w:hint="eastAsia"/>
              </w:rPr>
              <w:t>を提出します。</w:t>
            </w:r>
          </w:p>
        </w:tc>
        <w:tc>
          <w:tcPr>
            <w:tcW w:w="1134" w:type="dxa"/>
          </w:tcPr>
          <w:p w14:paraId="59E23710" w14:textId="77777777" w:rsidR="00E34F32" w:rsidRPr="00A36E76" w:rsidRDefault="00E34F32" w:rsidP="00213C43">
            <w:pPr>
              <w:rPr>
                <w:rFonts w:ascii="ＭＳ ゴシック" w:eastAsia="ＭＳ ゴシック" w:hAnsi="ＭＳ ゴシック"/>
              </w:rPr>
            </w:pPr>
          </w:p>
        </w:tc>
        <w:tc>
          <w:tcPr>
            <w:tcW w:w="993" w:type="dxa"/>
          </w:tcPr>
          <w:p w14:paraId="56674E82" w14:textId="77777777" w:rsidR="00E34F32" w:rsidRPr="00A36E76" w:rsidRDefault="00E34F32" w:rsidP="00213C43">
            <w:pPr>
              <w:rPr>
                <w:rFonts w:ascii="ＭＳ ゴシック" w:eastAsia="ＭＳ ゴシック" w:hAnsi="ＭＳ ゴシック"/>
              </w:rPr>
            </w:pPr>
          </w:p>
        </w:tc>
        <w:tc>
          <w:tcPr>
            <w:tcW w:w="1273" w:type="dxa"/>
          </w:tcPr>
          <w:p w14:paraId="25106FC1" w14:textId="77777777" w:rsidR="00E34F32" w:rsidRPr="00A36E76" w:rsidRDefault="00E34F32" w:rsidP="00213C43">
            <w:pPr>
              <w:rPr>
                <w:rFonts w:ascii="ＭＳ ゴシック" w:eastAsia="ＭＳ ゴシック" w:hAnsi="ＭＳ ゴシック"/>
              </w:rPr>
            </w:pPr>
          </w:p>
        </w:tc>
      </w:tr>
      <w:tr w:rsidR="00E34F32" w:rsidRPr="00A36E76" w14:paraId="70CD5B7C" w14:textId="367F7E0A" w:rsidTr="00E34F32">
        <w:trPr>
          <w:trHeight w:val="594"/>
          <w:jc w:val="center"/>
        </w:trPr>
        <w:tc>
          <w:tcPr>
            <w:tcW w:w="5665" w:type="dxa"/>
            <w:vAlign w:val="center"/>
          </w:tcPr>
          <w:p w14:paraId="41A7DE98" w14:textId="1E4C4210" w:rsidR="00E34F32" w:rsidRPr="00A36E76" w:rsidRDefault="00E34F32" w:rsidP="00213C43">
            <w:pPr>
              <w:ind w:left="440" w:hangingChars="200" w:hanging="440"/>
              <w:rPr>
                <w:rFonts w:ascii="ＭＳ ゴシック" w:eastAsia="ＭＳ ゴシック" w:hAnsi="ＭＳ ゴシック"/>
              </w:rPr>
            </w:pPr>
            <w:r w:rsidRPr="00A36E76">
              <w:rPr>
                <w:rFonts w:ascii="ＭＳ ゴシック" w:eastAsia="ＭＳ ゴシック" w:hAnsi="ＭＳ ゴシック" w:hint="eastAsia"/>
              </w:rPr>
              <w:t>(</w:t>
            </w:r>
            <w:r>
              <w:rPr>
                <w:rFonts w:ascii="ＭＳ ゴシック" w:eastAsia="ＭＳ ゴシック" w:hAnsi="ＭＳ ゴシック"/>
              </w:rPr>
              <w:t>2</w:t>
            </w:r>
            <w:r w:rsidRPr="00A36E76">
              <w:rPr>
                <w:rFonts w:ascii="ＭＳ ゴシック" w:eastAsia="ＭＳ ゴシック" w:hAnsi="ＭＳ ゴシック" w:hint="eastAsia"/>
              </w:rPr>
              <w:t>) 政令第１０条</w:t>
            </w:r>
            <w:r>
              <w:rPr>
                <w:rFonts w:ascii="ＭＳ ゴシック" w:eastAsia="ＭＳ ゴシック" w:hAnsi="ＭＳ ゴシック" w:hint="eastAsia"/>
              </w:rPr>
              <w:t>の２</w:t>
            </w:r>
            <w:r w:rsidRPr="00A36E76">
              <w:rPr>
                <w:rFonts w:ascii="ＭＳ ゴシック" w:eastAsia="ＭＳ ゴシック" w:hAnsi="ＭＳ ゴシック" w:hint="eastAsia"/>
              </w:rPr>
              <w:t>第１項の規定に基づき、</w:t>
            </w:r>
            <w:r>
              <w:rPr>
                <w:rFonts w:ascii="ＭＳ ゴシック" w:eastAsia="ＭＳ ゴシック" w:hAnsi="ＭＳ ゴシック" w:hint="eastAsia"/>
                <w:b/>
                <w:u w:val="single"/>
              </w:rPr>
              <w:t>【様式第９－２】「証言」の申出</w:t>
            </w:r>
            <w:r w:rsidRPr="00A36E76">
              <w:rPr>
                <w:rFonts w:ascii="ＭＳ ゴシック" w:eastAsia="ＭＳ ゴシック" w:hAnsi="ＭＳ ゴシック" w:hint="eastAsia"/>
              </w:rPr>
              <w:t>のとおり</w:t>
            </w:r>
            <w:r w:rsidRPr="00A36E76">
              <w:rPr>
                <w:rFonts w:ascii="ＭＳ ゴシック" w:eastAsia="ＭＳ ゴシック" w:hAnsi="ＭＳ ゴシック" w:hint="eastAsia"/>
                <w:b/>
                <w:u w:val="single"/>
              </w:rPr>
              <w:t>証言の申出</w:t>
            </w:r>
            <w:r w:rsidRPr="00A36E76">
              <w:rPr>
                <w:rFonts w:ascii="ＭＳ ゴシック" w:eastAsia="ＭＳ ゴシック" w:hAnsi="ＭＳ ゴシック" w:hint="eastAsia"/>
              </w:rPr>
              <w:t>及び</w:t>
            </w:r>
            <w:r w:rsidRPr="00A36E76">
              <w:rPr>
                <w:rFonts w:ascii="ＭＳ ゴシック" w:eastAsia="ＭＳ ゴシック" w:hAnsi="ＭＳ ゴシック" w:hint="eastAsia"/>
                <w:b/>
                <w:u w:val="single"/>
              </w:rPr>
              <w:t>証言により証明しようとする事実を記載した書面</w:t>
            </w:r>
            <w:r w:rsidRPr="00A36E76">
              <w:rPr>
                <w:rFonts w:ascii="ＭＳ ゴシック" w:eastAsia="ＭＳ ゴシック" w:hAnsi="ＭＳ ゴシック" w:hint="eastAsia"/>
              </w:rPr>
              <w:t>を提出します。</w:t>
            </w:r>
          </w:p>
        </w:tc>
        <w:tc>
          <w:tcPr>
            <w:tcW w:w="1134" w:type="dxa"/>
          </w:tcPr>
          <w:p w14:paraId="601352D2" w14:textId="77777777" w:rsidR="00E34F32" w:rsidRPr="00A36E76" w:rsidRDefault="00E34F32" w:rsidP="00213C43">
            <w:pPr>
              <w:ind w:left="440" w:hangingChars="200" w:hanging="440"/>
              <w:rPr>
                <w:rFonts w:ascii="ＭＳ ゴシック" w:eastAsia="ＭＳ ゴシック" w:hAnsi="ＭＳ ゴシック"/>
              </w:rPr>
            </w:pPr>
          </w:p>
        </w:tc>
        <w:tc>
          <w:tcPr>
            <w:tcW w:w="993" w:type="dxa"/>
          </w:tcPr>
          <w:p w14:paraId="605D27D1" w14:textId="77777777" w:rsidR="00E34F32" w:rsidRPr="00A36E76" w:rsidRDefault="00E34F32" w:rsidP="00213C43">
            <w:pPr>
              <w:ind w:left="440" w:hangingChars="200" w:hanging="440"/>
              <w:rPr>
                <w:rFonts w:ascii="ＭＳ ゴシック" w:eastAsia="ＭＳ ゴシック" w:hAnsi="ＭＳ ゴシック"/>
              </w:rPr>
            </w:pPr>
          </w:p>
        </w:tc>
        <w:tc>
          <w:tcPr>
            <w:tcW w:w="1273" w:type="dxa"/>
          </w:tcPr>
          <w:p w14:paraId="54131FEC" w14:textId="77777777" w:rsidR="00E34F32" w:rsidRPr="00A36E76" w:rsidRDefault="00E34F32" w:rsidP="00213C43">
            <w:pPr>
              <w:ind w:left="440" w:hangingChars="200" w:hanging="440"/>
              <w:rPr>
                <w:rFonts w:ascii="ＭＳ ゴシック" w:eastAsia="ＭＳ ゴシック" w:hAnsi="ＭＳ ゴシック"/>
              </w:rPr>
            </w:pPr>
          </w:p>
        </w:tc>
      </w:tr>
    </w:tbl>
    <w:p w14:paraId="13E96E3B" w14:textId="75D43861" w:rsidR="00AC209F" w:rsidRPr="00A36E76" w:rsidRDefault="00AC209F" w:rsidP="00BD394B">
      <w:pPr>
        <w:rPr>
          <w:rFonts w:ascii="ＭＳ ゴシック" w:eastAsia="ＭＳ ゴシック" w:hAnsi="ＭＳ ゴシック"/>
          <w:b/>
          <w:szCs w:val="18"/>
        </w:rPr>
      </w:pPr>
      <w:r w:rsidRPr="00A36E76">
        <w:rPr>
          <w:rFonts w:ascii="ＭＳ ゴシック" w:eastAsia="ＭＳ ゴシック" w:hAnsi="ＭＳ ゴシック"/>
          <w:b/>
          <w:szCs w:val="18"/>
        </w:rPr>
        <w:br w:type="page"/>
      </w:r>
    </w:p>
    <w:p w14:paraId="7D3698A8" w14:textId="77777777" w:rsidR="005817DA" w:rsidRPr="00A36E76" w:rsidRDefault="005817DA" w:rsidP="009A3283">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386F1E70"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6E93085B" w14:textId="77777777" w:rsidR="00E34F32" w:rsidRPr="00A36E76" w:rsidRDefault="00E34F32" w:rsidP="00E34F32">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必要に応じて、「提出書面等」の欄に適切な書面の名称等を記載してください。</w:t>
      </w:r>
    </w:p>
    <w:p w14:paraId="19B46DBE" w14:textId="13C70081" w:rsidR="00E34F32" w:rsidRDefault="00E34F32" w:rsidP="00E34F32">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提出する書面等について、秘密として取り扱うことを求める情報がある</w:t>
      </w:r>
      <w:r w:rsidRPr="00507FD8">
        <w:rPr>
          <w:rFonts w:ascii="ＭＳ ゴシック" w:eastAsia="ＭＳ ゴシック" w:hAnsi="ＭＳ ゴシック" w:hint="eastAsia"/>
          <w:sz w:val="18"/>
          <w:szCs w:val="18"/>
        </w:rPr>
        <w:t>場合</w:t>
      </w:r>
      <w:r>
        <w:rPr>
          <w:rFonts w:ascii="ＭＳ ゴシック" w:eastAsia="ＭＳ ゴシック" w:hAnsi="ＭＳ ゴシック" w:hint="eastAsia"/>
          <w:sz w:val="18"/>
          <w:szCs w:val="18"/>
        </w:rPr>
        <w:t>で、持参又は郵送にて提出する際は、「非開示版」又は「開示版」のいずれか該当する箇所に◯を、電子メールにて提出する際は、両方に◯を</w:t>
      </w:r>
      <w:r w:rsidR="00895A4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てください。この</w:t>
      </w:r>
      <w:r w:rsidRPr="00507FD8">
        <w:rPr>
          <w:rFonts w:ascii="ＭＳ ゴシック" w:eastAsia="ＭＳ ゴシック" w:hAnsi="ＭＳ ゴシック" w:hint="eastAsia"/>
          <w:sz w:val="18"/>
          <w:szCs w:val="18"/>
        </w:rPr>
        <w:t>場合</w:t>
      </w:r>
      <w:r>
        <w:rPr>
          <w:rFonts w:ascii="ＭＳ ゴシック" w:eastAsia="ＭＳ ゴシック" w:hAnsi="ＭＳ ゴシック" w:hint="eastAsia"/>
          <w:sz w:val="18"/>
          <w:szCs w:val="18"/>
        </w:rPr>
        <w:t>、</w:t>
      </w:r>
      <w:r w:rsidR="004035C6" w:rsidRPr="00B6068D">
        <w:rPr>
          <w:rFonts w:ascii="ＭＳ ゴシック" w:eastAsia="ＭＳ ゴシック" w:hAnsi="ＭＳ ゴシック" w:hint="eastAsia"/>
          <w:b/>
          <w:sz w:val="18"/>
          <w:szCs w:val="18"/>
          <w:u w:val="single"/>
        </w:rPr>
        <w:t>「不当廉売関税の課税に関する調査への協力のお願い（利害関係者等共通</w:t>
      </w:r>
      <w:r w:rsidR="004035C6" w:rsidRPr="00EE3F01">
        <w:rPr>
          <w:rFonts w:ascii="ＭＳ ゴシック" w:eastAsia="ＭＳ ゴシック" w:hAnsi="ＭＳ ゴシック" w:hint="eastAsia"/>
          <w:b/>
          <w:sz w:val="18"/>
          <w:szCs w:val="18"/>
          <w:u w:val="single"/>
        </w:rPr>
        <w:t>）」</w:t>
      </w:r>
      <w:r w:rsidR="004035C6" w:rsidRPr="00EE3F01">
        <w:rPr>
          <w:rFonts w:ascii="ＭＳ ゴシック" w:eastAsia="ＭＳ ゴシック" w:hAnsi="ＭＳ ゴシック" w:hint="eastAsia"/>
          <w:sz w:val="18"/>
          <w:szCs w:val="18"/>
        </w:rPr>
        <w:t>の別冊</w:t>
      </w:r>
      <w:r w:rsidRPr="00EE3F01">
        <w:rPr>
          <w:rFonts w:ascii="ＭＳ ゴシック" w:eastAsia="ＭＳ ゴシック" w:hAnsi="ＭＳ ゴシック" w:hint="eastAsia"/>
          <w:sz w:val="18"/>
        </w:rPr>
        <w:t>「【資料２－１】利害関係者への情報開示と秘密情報の取扱い」の記載内容に</w:t>
      </w:r>
      <w:r w:rsidRPr="00A36E76">
        <w:rPr>
          <w:rFonts w:ascii="ＭＳ ゴシック" w:eastAsia="ＭＳ ゴシック" w:hAnsi="ＭＳ ゴシック" w:hint="eastAsia"/>
          <w:sz w:val="18"/>
        </w:rPr>
        <w:t>従って、「【様式第</w:t>
      </w:r>
      <w:r>
        <w:rPr>
          <w:rFonts w:ascii="ＭＳ ゴシック" w:eastAsia="ＭＳ ゴシック" w:hAnsi="ＭＳ ゴシック" w:hint="eastAsia"/>
          <w:sz w:val="18"/>
        </w:rPr>
        <w:t>６</w:t>
      </w:r>
      <w:r w:rsidRPr="00A36E76">
        <w:rPr>
          <w:rFonts w:ascii="ＭＳ ゴシック" w:eastAsia="ＭＳ ゴシック" w:hAnsi="ＭＳ ゴシック" w:hint="eastAsia"/>
          <w:sz w:val="18"/>
        </w:rPr>
        <w:t>】秘密扱いを求める書面」</w:t>
      </w:r>
      <w:r>
        <w:rPr>
          <w:rFonts w:ascii="ＭＳ ゴシック" w:eastAsia="ＭＳ ゴシック" w:hAnsi="ＭＳ ゴシック" w:hint="eastAsia"/>
          <w:sz w:val="18"/>
        </w:rPr>
        <w:t>、</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9E2CE0B" w14:textId="1617898C" w:rsidR="00E34F32" w:rsidRDefault="00E34F32" w:rsidP="00E34F32">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提出する書面等について、秘密として取り扱うことを求める情報がない</w:t>
      </w:r>
      <w:r w:rsidRPr="00507FD8">
        <w:rPr>
          <w:rFonts w:ascii="ＭＳ ゴシック" w:eastAsia="ＭＳ ゴシック" w:hAnsi="ＭＳ ゴシック" w:hint="eastAsia"/>
          <w:sz w:val="18"/>
          <w:szCs w:val="18"/>
        </w:rPr>
        <w:t>場合は、</w:t>
      </w:r>
      <w:r>
        <w:rPr>
          <w:rFonts w:ascii="ＭＳ ゴシック" w:eastAsia="ＭＳ ゴシック" w:hAnsi="ＭＳ ゴシック" w:hint="eastAsia"/>
          <w:sz w:val="18"/>
          <w:szCs w:val="18"/>
        </w:rPr>
        <w:t>非開示・開示共通版に○を</w:t>
      </w:r>
      <w:r w:rsidR="00895A4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てください。</w:t>
      </w:r>
    </w:p>
    <w:p w14:paraId="2BB4BC2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4FA3BFEC" w14:textId="0A3B67DE"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3B0D77">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80695B4" w14:textId="128B891E"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3B0D77">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BB03DC">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sidR="00EE7AAB">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0FA9F37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37AC4B72" w14:textId="0E17F4FB" w:rsidR="00E2405F" w:rsidRDefault="00EE7AAB" w:rsidP="00CB70AF">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w:t>
      </w:r>
      <w:r w:rsidR="003B0D77">
        <w:rPr>
          <w:rFonts w:ascii="ＭＳ ゴシック" w:eastAsia="ＭＳ ゴシック" w:hAnsi="ＭＳ ゴシック" w:hint="eastAsia"/>
          <w:sz w:val="18"/>
        </w:rPr>
        <w:t>カ</w:t>
      </w:r>
      <w:r>
        <w:rPr>
          <w:rFonts w:ascii="ＭＳ ゴシック" w:eastAsia="ＭＳ ゴシック" w:hAnsi="ＭＳ ゴシック" w:hint="eastAsia"/>
          <w:sz w:val="18"/>
        </w:rPr>
        <w:t>）「証言</w:t>
      </w:r>
      <w:r w:rsidR="008743EE">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w:t>
      </w:r>
      <w:r w:rsidR="00C839CD">
        <w:rPr>
          <w:rFonts w:ascii="ＭＳ ゴシック" w:eastAsia="ＭＳ ゴシック" w:hAnsi="ＭＳ ゴシック" w:hint="eastAsia"/>
          <w:sz w:val="18"/>
        </w:rPr>
        <w:t>当たって</w:t>
      </w:r>
      <w:r w:rsidR="00E2405F" w:rsidRPr="00A36E76">
        <w:rPr>
          <w:rFonts w:ascii="ＭＳ ゴシック" w:eastAsia="ＭＳ ゴシック" w:hAnsi="ＭＳ ゴシック" w:hint="eastAsia"/>
          <w:sz w:val="18"/>
        </w:rPr>
        <w:t>は、「【様式第</w:t>
      </w:r>
      <w:r w:rsidR="00E2405F">
        <w:rPr>
          <w:rFonts w:ascii="ＭＳ ゴシック" w:eastAsia="ＭＳ ゴシック" w:hAnsi="ＭＳ ゴシック" w:hint="eastAsia"/>
          <w:sz w:val="18"/>
        </w:rPr>
        <w:t>９－２</w:t>
      </w:r>
      <w:r w:rsidR="00E2405F" w:rsidRPr="00A36E76">
        <w:rPr>
          <w:rFonts w:ascii="ＭＳ ゴシック" w:eastAsia="ＭＳ ゴシック" w:hAnsi="ＭＳ ゴシック" w:hint="eastAsia"/>
          <w:sz w:val="18"/>
        </w:rPr>
        <w:t>】</w:t>
      </w:r>
      <w:r w:rsidR="003A38DD">
        <w:rPr>
          <w:rFonts w:ascii="ＭＳ ゴシック" w:eastAsia="ＭＳ ゴシック" w:hAnsi="ＭＳ ゴシック" w:hint="eastAsia"/>
          <w:sz w:val="18"/>
        </w:rPr>
        <w:t>「</w:t>
      </w:r>
      <w:r>
        <w:rPr>
          <w:rFonts w:ascii="ＭＳ ゴシック" w:eastAsia="ＭＳ ゴシック" w:hAnsi="ＭＳ ゴシック" w:hint="eastAsia"/>
          <w:sz w:val="18"/>
        </w:rPr>
        <w:t>証言</w:t>
      </w:r>
      <w:r w:rsidR="003A38DD">
        <w:rPr>
          <w:rFonts w:ascii="ＭＳ ゴシック" w:eastAsia="ＭＳ ゴシック" w:hAnsi="ＭＳ ゴシック" w:hint="eastAsia"/>
          <w:sz w:val="18"/>
        </w:rPr>
        <w:t>」</w:t>
      </w:r>
      <w:r w:rsidR="00E2405F">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」により「証言により証明しようとする事実」を記載した書面を添付して提出してください。</w:t>
      </w:r>
    </w:p>
    <w:p w14:paraId="36E0BFAE" w14:textId="67263838" w:rsidR="00E2405F" w:rsidRDefault="00E64983" w:rsidP="00E64983">
      <w:pPr>
        <w:widowControl/>
        <w:jc w:val="left"/>
        <w:rPr>
          <w:rFonts w:ascii="ＭＳ ゴシック" w:eastAsia="ＭＳ ゴシック" w:hAnsi="ＭＳ ゴシック"/>
          <w:sz w:val="18"/>
        </w:rPr>
      </w:pPr>
      <w:r>
        <w:rPr>
          <w:rFonts w:ascii="ＭＳ ゴシック" w:eastAsia="ＭＳ ゴシック" w:hAnsi="ＭＳ ゴシック"/>
          <w:sz w:val="18"/>
        </w:rPr>
        <w:br w:type="page"/>
      </w:r>
    </w:p>
    <w:p w14:paraId="10CE1775" w14:textId="77777777" w:rsidR="00E2405F" w:rsidRPr="009534FB" w:rsidRDefault="00E2405F" w:rsidP="00E2405F">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2D27CCB6" w14:textId="77777777" w:rsidR="00DA5991" w:rsidRDefault="00DA5991" w:rsidP="00AD5A54">
      <w:pPr>
        <w:rPr>
          <w:rFonts w:ascii="ＭＳ ゴシック" w:eastAsia="ＭＳ ゴシック" w:hAnsi="ＭＳ ゴシック"/>
          <w:sz w:val="20"/>
        </w:rPr>
      </w:pPr>
    </w:p>
    <w:p w14:paraId="6AE53104" w14:textId="77777777" w:rsidR="00AD5A54" w:rsidRPr="002B5CF9" w:rsidRDefault="003623AB" w:rsidP="00DA5991">
      <w:pPr>
        <w:jc w:val="center"/>
        <w:rPr>
          <w:sz w:val="32"/>
          <w:u w:val="single"/>
        </w:rPr>
      </w:pPr>
      <w:r w:rsidRPr="002B5CF9">
        <w:rPr>
          <w:rFonts w:ascii="ＭＳ ゴシック" w:eastAsia="ＭＳ ゴシック" w:hAnsi="ＭＳ ゴシック" w:hint="eastAsia"/>
          <w:sz w:val="24"/>
          <w:u w:val="single"/>
        </w:rPr>
        <w:t>「証拠</w:t>
      </w:r>
      <w:r w:rsidR="00ED200F" w:rsidRPr="002B5CF9">
        <w:rPr>
          <w:rFonts w:ascii="ＭＳ ゴシック" w:eastAsia="ＭＳ ゴシック" w:hAnsi="ＭＳ ゴシック" w:hint="eastAsia"/>
          <w:sz w:val="24"/>
          <w:u w:val="single"/>
        </w:rPr>
        <w:t>の提出</w:t>
      </w:r>
      <w:r w:rsidRPr="002B5CF9">
        <w:rPr>
          <w:rFonts w:ascii="ＭＳ ゴシック" w:eastAsia="ＭＳ ゴシック" w:hAnsi="ＭＳ ゴシック" w:hint="eastAsia"/>
          <w:sz w:val="24"/>
          <w:u w:val="single"/>
        </w:rPr>
        <w:t>」</w:t>
      </w:r>
    </w:p>
    <w:p w14:paraId="75964A8E" w14:textId="77777777" w:rsidR="00AD5A54" w:rsidRPr="00DA5991" w:rsidRDefault="00AD5A54" w:rsidP="00DA5991"/>
    <w:p w14:paraId="21B71D34" w14:textId="77777777" w:rsidR="00DA5991" w:rsidRPr="00DA5991" w:rsidRDefault="00DA5991" w:rsidP="00DA5991"/>
    <w:p w14:paraId="08E811DC" w14:textId="77777777" w:rsidR="00DA5991" w:rsidRPr="00C0775B" w:rsidRDefault="00DA5991" w:rsidP="00DA5991">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DA5991" w:rsidRPr="00C0775B" w14:paraId="10ACACD4" w14:textId="77777777" w:rsidTr="00B63840">
        <w:trPr>
          <w:trHeight w:val="463"/>
        </w:trPr>
        <w:tc>
          <w:tcPr>
            <w:tcW w:w="2127" w:type="dxa"/>
          </w:tcPr>
          <w:p w14:paraId="4A01E0B7" w14:textId="06F87F27" w:rsidR="00DA5991" w:rsidRPr="00C0775B" w:rsidRDefault="00DA5991" w:rsidP="00DA5991">
            <w:pPr>
              <w:spacing w:line="276" w:lineRule="auto"/>
              <w:ind w:leftChars="-49" w:left="-108"/>
              <w:jc w:val="left"/>
            </w:pPr>
            <w:r w:rsidRPr="00C0775B">
              <w:rPr>
                <w:rFonts w:hint="eastAsia"/>
              </w:rPr>
              <w:t>（１）</w:t>
            </w:r>
            <w:r w:rsidR="005E4FDA" w:rsidRPr="00A36E76">
              <w:rPr>
                <w:rFonts w:hint="eastAsia"/>
              </w:rPr>
              <w:t>提出者</w:t>
            </w:r>
            <w:r w:rsidR="005E4FDA" w:rsidRPr="00C0775B">
              <w:rPr>
                <w:rFonts w:hint="eastAsia"/>
              </w:rPr>
              <w:t>名称</w:t>
            </w:r>
          </w:p>
        </w:tc>
        <w:tc>
          <w:tcPr>
            <w:tcW w:w="6549" w:type="dxa"/>
          </w:tcPr>
          <w:p w14:paraId="4516A45F" w14:textId="77777777" w:rsidR="00DA5991" w:rsidRPr="00C0775B" w:rsidRDefault="00DA5991" w:rsidP="00DA5991">
            <w:pPr>
              <w:spacing w:line="276" w:lineRule="auto"/>
            </w:pPr>
          </w:p>
        </w:tc>
      </w:tr>
      <w:tr w:rsidR="00DA5991" w:rsidRPr="00C0775B" w14:paraId="1BA7360D" w14:textId="77777777" w:rsidTr="00B63840">
        <w:trPr>
          <w:trHeight w:val="427"/>
        </w:trPr>
        <w:tc>
          <w:tcPr>
            <w:tcW w:w="2127" w:type="dxa"/>
            <w:tcBorders>
              <w:right w:val="single" w:sz="4" w:space="0" w:color="auto"/>
            </w:tcBorders>
          </w:tcPr>
          <w:p w14:paraId="4B6EEC19" w14:textId="77777777" w:rsidR="00DA5991" w:rsidRPr="00C0775B" w:rsidRDefault="00DA5991" w:rsidP="00DA5991">
            <w:pPr>
              <w:spacing w:line="276" w:lineRule="auto"/>
              <w:ind w:leftChars="-49" w:left="-108"/>
              <w:jc w:val="left"/>
            </w:pPr>
            <w:r w:rsidRPr="00C0775B">
              <w:rPr>
                <w:rFonts w:hint="eastAsia"/>
              </w:rPr>
              <w:t>（２）所　在　地</w:t>
            </w:r>
          </w:p>
        </w:tc>
        <w:tc>
          <w:tcPr>
            <w:tcW w:w="6549" w:type="dxa"/>
            <w:tcBorders>
              <w:left w:val="single" w:sz="4" w:space="0" w:color="auto"/>
            </w:tcBorders>
          </w:tcPr>
          <w:p w14:paraId="796465ED" w14:textId="77777777" w:rsidR="00DA5991" w:rsidRPr="00C0775B" w:rsidRDefault="00DA5991" w:rsidP="00DA5991">
            <w:pPr>
              <w:spacing w:line="276" w:lineRule="auto"/>
            </w:pPr>
          </w:p>
        </w:tc>
      </w:tr>
      <w:tr w:rsidR="00DA5991" w:rsidRPr="00C0775B" w14:paraId="12AD421C" w14:textId="77777777" w:rsidTr="00B63840">
        <w:trPr>
          <w:trHeight w:val="277"/>
        </w:trPr>
        <w:tc>
          <w:tcPr>
            <w:tcW w:w="8676" w:type="dxa"/>
            <w:gridSpan w:val="2"/>
            <w:tcBorders>
              <w:bottom w:val="single" w:sz="4" w:space="0" w:color="auto"/>
            </w:tcBorders>
          </w:tcPr>
          <w:p w14:paraId="78D15B6C" w14:textId="77777777" w:rsidR="00DA5991" w:rsidRPr="00C0775B" w:rsidRDefault="00DA5991" w:rsidP="00DA5991">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64424DB9" w14:textId="77777777" w:rsidTr="00B63840">
        <w:tc>
          <w:tcPr>
            <w:tcW w:w="2127" w:type="dxa"/>
            <w:vMerge w:val="restart"/>
            <w:tcBorders>
              <w:top w:val="single" w:sz="4" w:space="0" w:color="auto"/>
              <w:right w:val="single" w:sz="4" w:space="0" w:color="auto"/>
            </w:tcBorders>
          </w:tcPr>
          <w:p w14:paraId="1BCDFA0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7FD8774" w14:textId="77777777" w:rsidR="00DA5991" w:rsidRPr="00C0775B" w:rsidRDefault="00DA5991" w:rsidP="00DA5991">
            <w:pPr>
              <w:spacing w:line="276" w:lineRule="auto"/>
              <w:ind w:leftChars="-49" w:left="-108"/>
            </w:pPr>
            <w:r w:rsidRPr="00C0775B">
              <w:rPr>
                <w:rFonts w:hint="eastAsia"/>
              </w:rPr>
              <w:t>（氏名）</w:t>
            </w:r>
          </w:p>
        </w:tc>
      </w:tr>
      <w:tr w:rsidR="00DA5991" w:rsidRPr="00C0775B" w14:paraId="00A1E8C1" w14:textId="77777777" w:rsidTr="00B63840">
        <w:tc>
          <w:tcPr>
            <w:tcW w:w="2127" w:type="dxa"/>
            <w:vMerge/>
            <w:tcBorders>
              <w:right w:val="single" w:sz="4" w:space="0" w:color="auto"/>
            </w:tcBorders>
          </w:tcPr>
          <w:p w14:paraId="5EAC9137"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D4BD11C"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79AA801F" w14:textId="77777777" w:rsidTr="00B63840">
        <w:tc>
          <w:tcPr>
            <w:tcW w:w="2127" w:type="dxa"/>
            <w:vMerge/>
            <w:tcBorders>
              <w:right w:val="single" w:sz="4" w:space="0" w:color="auto"/>
            </w:tcBorders>
          </w:tcPr>
          <w:p w14:paraId="5E6AF5D3"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86584F5"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3C8DB6EA" w14:textId="77777777" w:rsidTr="00B63840">
        <w:tc>
          <w:tcPr>
            <w:tcW w:w="2127" w:type="dxa"/>
            <w:vMerge/>
            <w:tcBorders>
              <w:right w:val="single" w:sz="4" w:space="0" w:color="auto"/>
            </w:tcBorders>
          </w:tcPr>
          <w:p w14:paraId="1D020C4A"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tcBorders>
          </w:tcPr>
          <w:p w14:paraId="729E436E" w14:textId="77777777" w:rsidR="00DA5991" w:rsidRPr="00C0775B" w:rsidRDefault="00DA5991" w:rsidP="00DA5991">
            <w:pPr>
              <w:spacing w:line="276" w:lineRule="auto"/>
              <w:ind w:leftChars="-49" w:left="-108"/>
            </w:pPr>
            <w:r w:rsidRPr="00C0775B">
              <w:rPr>
                <w:rFonts w:hint="eastAsia"/>
              </w:rPr>
              <w:t>（電子メールアドレス）</w:t>
            </w:r>
          </w:p>
        </w:tc>
      </w:tr>
      <w:tr w:rsidR="00DA5991" w:rsidRPr="00C0775B" w14:paraId="4E0F1048" w14:textId="77777777" w:rsidTr="00B63840">
        <w:tc>
          <w:tcPr>
            <w:tcW w:w="2127" w:type="dxa"/>
            <w:vMerge w:val="restart"/>
            <w:tcBorders>
              <w:right w:val="single" w:sz="4" w:space="0" w:color="auto"/>
            </w:tcBorders>
          </w:tcPr>
          <w:p w14:paraId="23AF14D6"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EBF29D1" w14:textId="77777777" w:rsidR="00DA5991" w:rsidRPr="00C0775B" w:rsidRDefault="00DA5991" w:rsidP="00DA5991">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B3E2C2" w14:textId="77777777" w:rsidR="00DA5991" w:rsidRPr="00C0775B" w:rsidRDefault="00DA5991" w:rsidP="00DA5991">
            <w:pPr>
              <w:spacing w:line="276" w:lineRule="auto"/>
              <w:ind w:leftChars="-49" w:left="-108"/>
            </w:pPr>
            <w:r w:rsidRPr="00C0775B">
              <w:rPr>
                <w:rFonts w:hint="eastAsia"/>
              </w:rPr>
              <w:t>（氏名）</w:t>
            </w:r>
          </w:p>
        </w:tc>
      </w:tr>
      <w:tr w:rsidR="00DA5991" w:rsidRPr="00C0775B" w14:paraId="50D04E26" w14:textId="77777777" w:rsidTr="00B63840">
        <w:tc>
          <w:tcPr>
            <w:tcW w:w="2127" w:type="dxa"/>
            <w:vMerge/>
            <w:tcBorders>
              <w:right w:val="single" w:sz="4" w:space="0" w:color="auto"/>
            </w:tcBorders>
          </w:tcPr>
          <w:p w14:paraId="32F071E6"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4D4E52EE"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46494AB3" w14:textId="77777777" w:rsidTr="00B63840">
        <w:trPr>
          <w:trHeight w:val="315"/>
        </w:trPr>
        <w:tc>
          <w:tcPr>
            <w:tcW w:w="2127" w:type="dxa"/>
            <w:vMerge/>
            <w:tcBorders>
              <w:right w:val="single" w:sz="4" w:space="0" w:color="auto"/>
            </w:tcBorders>
          </w:tcPr>
          <w:p w14:paraId="6252F1E7"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23170C8D"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63A0BD74" w14:textId="77777777" w:rsidTr="00B63840">
        <w:tc>
          <w:tcPr>
            <w:tcW w:w="2127" w:type="dxa"/>
            <w:vMerge/>
            <w:tcBorders>
              <w:bottom w:val="single" w:sz="4" w:space="0" w:color="auto"/>
              <w:right w:val="single" w:sz="4" w:space="0" w:color="auto"/>
            </w:tcBorders>
          </w:tcPr>
          <w:p w14:paraId="04C387D4" w14:textId="77777777" w:rsidR="00DA5991" w:rsidRPr="00C0775B" w:rsidRDefault="00DA5991" w:rsidP="00DA5991">
            <w:pPr>
              <w:spacing w:line="276" w:lineRule="auto"/>
            </w:pPr>
          </w:p>
        </w:tc>
        <w:tc>
          <w:tcPr>
            <w:tcW w:w="6549" w:type="dxa"/>
            <w:tcBorders>
              <w:top w:val="dotted" w:sz="4" w:space="0" w:color="auto"/>
              <w:left w:val="single" w:sz="4" w:space="0" w:color="auto"/>
              <w:bottom w:val="single" w:sz="4" w:space="0" w:color="auto"/>
            </w:tcBorders>
          </w:tcPr>
          <w:p w14:paraId="5C3E787A" w14:textId="77777777" w:rsidR="00DA5991" w:rsidRPr="00C0775B" w:rsidRDefault="00DA5991" w:rsidP="00DA5991">
            <w:pPr>
              <w:spacing w:line="276" w:lineRule="auto"/>
              <w:ind w:leftChars="-49" w:left="-108"/>
            </w:pPr>
            <w:r w:rsidRPr="00C0775B">
              <w:rPr>
                <w:rFonts w:hint="eastAsia"/>
              </w:rPr>
              <w:t>（電子メールアドレス）</w:t>
            </w:r>
          </w:p>
        </w:tc>
      </w:tr>
    </w:tbl>
    <w:p w14:paraId="289102E1" w14:textId="77777777" w:rsidR="00DA5991" w:rsidRDefault="00DA5991" w:rsidP="00DA5991"/>
    <w:p w14:paraId="5E282F41" w14:textId="77777777" w:rsidR="00ED200F" w:rsidRDefault="00ED200F" w:rsidP="00DA5991"/>
    <w:p w14:paraId="46A9AF53" w14:textId="77777777" w:rsidR="00747587" w:rsidRDefault="00747587" w:rsidP="00747587">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76B7CD67" w14:textId="77777777" w:rsidR="00747587" w:rsidRPr="00ED200F" w:rsidRDefault="00747587" w:rsidP="00747587">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747587" w:rsidRPr="006F25CD" w14:paraId="6EF7C318" w14:textId="77777777" w:rsidTr="00B63840">
        <w:tc>
          <w:tcPr>
            <w:tcW w:w="701" w:type="dxa"/>
            <w:vAlign w:val="center"/>
          </w:tcPr>
          <w:p w14:paraId="044FE8D9" w14:textId="77777777" w:rsidR="00747587" w:rsidRPr="006F25CD" w:rsidRDefault="00747587" w:rsidP="001C7366">
            <w:pPr>
              <w:jc w:val="center"/>
              <w:rPr>
                <w:sz w:val="21"/>
                <w:szCs w:val="21"/>
              </w:rPr>
            </w:pPr>
            <w:r w:rsidRPr="006F25CD">
              <w:rPr>
                <w:rFonts w:hint="eastAsia"/>
                <w:sz w:val="21"/>
                <w:szCs w:val="21"/>
              </w:rPr>
              <w:t>通番</w:t>
            </w:r>
          </w:p>
        </w:tc>
        <w:tc>
          <w:tcPr>
            <w:tcW w:w="1454" w:type="dxa"/>
            <w:vAlign w:val="center"/>
          </w:tcPr>
          <w:p w14:paraId="08A48D33" w14:textId="77777777" w:rsidR="00747587" w:rsidRPr="006F25CD" w:rsidRDefault="00747587" w:rsidP="001C7366">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2BC99221" w14:textId="77777777" w:rsidR="00747587" w:rsidRPr="006F25CD" w:rsidRDefault="00747587" w:rsidP="001C7366">
            <w:pPr>
              <w:jc w:val="center"/>
              <w:rPr>
                <w:sz w:val="21"/>
                <w:szCs w:val="21"/>
              </w:rPr>
            </w:pPr>
            <w:r w:rsidRPr="006F25CD">
              <w:rPr>
                <w:rFonts w:hint="eastAsia"/>
                <w:sz w:val="21"/>
                <w:szCs w:val="21"/>
              </w:rPr>
              <w:t>証拠により証明しようとする事実</w:t>
            </w:r>
          </w:p>
        </w:tc>
      </w:tr>
      <w:tr w:rsidR="00747587" w:rsidRPr="006F25CD" w14:paraId="0690A52C" w14:textId="77777777" w:rsidTr="00B63840">
        <w:tc>
          <w:tcPr>
            <w:tcW w:w="701" w:type="dxa"/>
          </w:tcPr>
          <w:p w14:paraId="32045805" w14:textId="77777777" w:rsidR="00747587" w:rsidRPr="006F25CD" w:rsidRDefault="00747587" w:rsidP="001C7366">
            <w:pPr>
              <w:jc w:val="center"/>
              <w:rPr>
                <w:sz w:val="21"/>
                <w:szCs w:val="21"/>
              </w:rPr>
            </w:pPr>
            <w:r w:rsidRPr="006F25CD">
              <w:rPr>
                <w:rFonts w:hint="eastAsia"/>
                <w:sz w:val="21"/>
                <w:szCs w:val="21"/>
              </w:rPr>
              <w:t>１</w:t>
            </w:r>
          </w:p>
        </w:tc>
        <w:tc>
          <w:tcPr>
            <w:tcW w:w="1454" w:type="dxa"/>
          </w:tcPr>
          <w:p w14:paraId="6BB18BA9" w14:textId="77777777" w:rsidR="00747587" w:rsidRPr="006F25CD" w:rsidRDefault="00747587" w:rsidP="001C7366">
            <w:pPr>
              <w:rPr>
                <w:sz w:val="21"/>
                <w:szCs w:val="21"/>
                <w:lang w:eastAsia="zh-TW"/>
              </w:rPr>
            </w:pPr>
            <w:r w:rsidRPr="006F25CD">
              <w:rPr>
                <w:rFonts w:hint="eastAsia"/>
                <w:sz w:val="21"/>
                <w:szCs w:val="21"/>
                <w:lang w:eastAsia="zh-TW"/>
              </w:rPr>
              <w:t>別添１－１</w:t>
            </w:r>
          </w:p>
          <w:p w14:paraId="1547B60D" w14:textId="77777777" w:rsidR="00747587" w:rsidRPr="006F25CD" w:rsidRDefault="00747587" w:rsidP="001C7366">
            <w:pPr>
              <w:rPr>
                <w:sz w:val="21"/>
                <w:szCs w:val="21"/>
                <w:lang w:eastAsia="zh-TW"/>
              </w:rPr>
            </w:pPr>
            <w:r w:rsidRPr="006F25CD">
              <w:rPr>
                <w:rFonts w:hint="eastAsia"/>
                <w:sz w:val="21"/>
                <w:szCs w:val="21"/>
                <w:lang w:eastAsia="zh-TW"/>
              </w:rPr>
              <w:t>別添１－２</w:t>
            </w:r>
          </w:p>
          <w:p w14:paraId="7B1FDAAC" w14:textId="77777777" w:rsidR="00747587" w:rsidRPr="006F25CD" w:rsidRDefault="00747587" w:rsidP="001C7366">
            <w:pPr>
              <w:rPr>
                <w:sz w:val="21"/>
                <w:szCs w:val="21"/>
                <w:lang w:eastAsia="zh-TW"/>
              </w:rPr>
            </w:pPr>
            <w:r w:rsidRPr="006F25CD">
              <w:rPr>
                <w:rFonts w:hint="eastAsia"/>
                <w:sz w:val="21"/>
                <w:szCs w:val="21"/>
                <w:lang w:eastAsia="zh-TW"/>
              </w:rPr>
              <w:t>別添１－３</w:t>
            </w:r>
          </w:p>
          <w:p w14:paraId="10150368" w14:textId="77777777" w:rsidR="00747587" w:rsidRPr="006F25CD" w:rsidRDefault="00747587" w:rsidP="001C7366">
            <w:pPr>
              <w:rPr>
                <w:sz w:val="21"/>
                <w:szCs w:val="21"/>
                <w:lang w:eastAsia="zh-TW"/>
              </w:rPr>
            </w:pPr>
            <w:r>
              <w:rPr>
                <w:rFonts w:hint="eastAsia"/>
                <w:sz w:val="21"/>
                <w:szCs w:val="21"/>
                <w:lang w:eastAsia="zh-TW"/>
              </w:rPr>
              <w:t>別添１－４</w:t>
            </w:r>
          </w:p>
        </w:tc>
        <w:tc>
          <w:tcPr>
            <w:tcW w:w="6521" w:type="dxa"/>
          </w:tcPr>
          <w:p w14:paraId="11305745" w14:textId="77777777" w:rsidR="00747587" w:rsidRPr="00281636" w:rsidRDefault="00747587" w:rsidP="001C7366">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747587" w:rsidRPr="006F25CD" w14:paraId="1051FC29" w14:textId="77777777" w:rsidTr="00B63840">
        <w:tc>
          <w:tcPr>
            <w:tcW w:w="701" w:type="dxa"/>
          </w:tcPr>
          <w:p w14:paraId="761D37D0" w14:textId="77777777" w:rsidR="00747587" w:rsidRPr="006F25CD" w:rsidRDefault="00747587" w:rsidP="001C7366">
            <w:pPr>
              <w:jc w:val="center"/>
              <w:rPr>
                <w:sz w:val="21"/>
                <w:szCs w:val="21"/>
              </w:rPr>
            </w:pPr>
            <w:r w:rsidRPr="006F25CD">
              <w:rPr>
                <w:rFonts w:hint="eastAsia"/>
                <w:sz w:val="21"/>
                <w:szCs w:val="21"/>
              </w:rPr>
              <w:t>２</w:t>
            </w:r>
          </w:p>
        </w:tc>
        <w:tc>
          <w:tcPr>
            <w:tcW w:w="1454" w:type="dxa"/>
          </w:tcPr>
          <w:p w14:paraId="59F3148E" w14:textId="77777777" w:rsidR="00747587" w:rsidRDefault="00747587" w:rsidP="001C7366">
            <w:pPr>
              <w:rPr>
                <w:sz w:val="21"/>
                <w:szCs w:val="21"/>
              </w:rPr>
            </w:pPr>
            <w:r>
              <w:rPr>
                <w:rFonts w:hint="eastAsia"/>
                <w:sz w:val="21"/>
                <w:szCs w:val="21"/>
              </w:rPr>
              <w:t>別添２</w:t>
            </w:r>
            <w:r w:rsidR="000A524B">
              <w:rPr>
                <w:rFonts w:hint="eastAsia"/>
                <w:sz w:val="21"/>
                <w:szCs w:val="21"/>
              </w:rPr>
              <w:t>－１</w:t>
            </w:r>
          </w:p>
          <w:p w14:paraId="5D687E4D" w14:textId="77777777" w:rsidR="000A524B" w:rsidRPr="006F25CD" w:rsidRDefault="000A524B" w:rsidP="001C7366">
            <w:pPr>
              <w:rPr>
                <w:sz w:val="21"/>
                <w:szCs w:val="21"/>
              </w:rPr>
            </w:pPr>
            <w:r>
              <w:rPr>
                <w:rFonts w:hint="eastAsia"/>
                <w:sz w:val="21"/>
                <w:szCs w:val="21"/>
              </w:rPr>
              <w:t>別添２－２</w:t>
            </w:r>
          </w:p>
        </w:tc>
        <w:tc>
          <w:tcPr>
            <w:tcW w:w="6521" w:type="dxa"/>
          </w:tcPr>
          <w:p w14:paraId="0CC22D56" w14:textId="77777777" w:rsidR="00747587" w:rsidRPr="006F25CD" w:rsidRDefault="00747587" w:rsidP="001C7366">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747587" w:rsidRPr="006F25CD" w14:paraId="49F7B32B" w14:textId="77777777" w:rsidTr="00B63840">
        <w:tc>
          <w:tcPr>
            <w:tcW w:w="701" w:type="dxa"/>
          </w:tcPr>
          <w:p w14:paraId="3443620C" w14:textId="77777777" w:rsidR="00747587" w:rsidRPr="006F25CD" w:rsidRDefault="00747587" w:rsidP="001C7366">
            <w:pPr>
              <w:jc w:val="center"/>
              <w:rPr>
                <w:sz w:val="21"/>
                <w:szCs w:val="21"/>
              </w:rPr>
            </w:pPr>
            <w:r w:rsidRPr="006F25CD">
              <w:rPr>
                <w:rFonts w:hint="eastAsia"/>
                <w:sz w:val="21"/>
                <w:szCs w:val="21"/>
              </w:rPr>
              <w:t>３</w:t>
            </w:r>
          </w:p>
        </w:tc>
        <w:tc>
          <w:tcPr>
            <w:tcW w:w="1454" w:type="dxa"/>
          </w:tcPr>
          <w:p w14:paraId="18154632" w14:textId="77777777" w:rsidR="00747587" w:rsidRPr="006F25CD" w:rsidRDefault="00747587" w:rsidP="001C7366">
            <w:pPr>
              <w:rPr>
                <w:sz w:val="21"/>
                <w:szCs w:val="21"/>
              </w:rPr>
            </w:pPr>
          </w:p>
        </w:tc>
        <w:tc>
          <w:tcPr>
            <w:tcW w:w="6521" w:type="dxa"/>
          </w:tcPr>
          <w:p w14:paraId="0332ABDB" w14:textId="77777777" w:rsidR="00747587" w:rsidRPr="006F25CD" w:rsidRDefault="00747587" w:rsidP="001C7366">
            <w:pPr>
              <w:rPr>
                <w:sz w:val="21"/>
                <w:szCs w:val="21"/>
              </w:rPr>
            </w:pPr>
          </w:p>
        </w:tc>
      </w:tr>
      <w:tr w:rsidR="00747587" w:rsidRPr="006F25CD" w14:paraId="7D7BC603" w14:textId="77777777" w:rsidTr="00B63840">
        <w:tc>
          <w:tcPr>
            <w:tcW w:w="701" w:type="dxa"/>
          </w:tcPr>
          <w:p w14:paraId="3EA164D2" w14:textId="77777777" w:rsidR="00747587" w:rsidRPr="006F25CD" w:rsidRDefault="00747587" w:rsidP="001C7366">
            <w:pPr>
              <w:jc w:val="center"/>
              <w:rPr>
                <w:sz w:val="21"/>
                <w:szCs w:val="21"/>
              </w:rPr>
            </w:pPr>
            <w:r w:rsidRPr="006F25CD">
              <w:rPr>
                <w:rFonts w:hint="eastAsia"/>
                <w:sz w:val="21"/>
                <w:szCs w:val="21"/>
              </w:rPr>
              <w:t>４</w:t>
            </w:r>
          </w:p>
        </w:tc>
        <w:tc>
          <w:tcPr>
            <w:tcW w:w="1454" w:type="dxa"/>
          </w:tcPr>
          <w:p w14:paraId="50A5A1DB" w14:textId="77777777" w:rsidR="00747587" w:rsidRPr="006F25CD" w:rsidRDefault="00747587" w:rsidP="001C7366">
            <w:pPr>
              <w:rPr>
                <w:sz w:val="21"/>
                <w:szCs w:val="21"/>
              </w:rPr>
            </w:pPr>
          </w:p>
        </w:tc>
        <w:tc>
          <w:tcPr>
            <w:tcW w:w="6521" w:type="dxa"/>
          </w:tcPr>
          <w:p w14:paraId="7D3F3907" w14:textId="77777777" w:rsidR="00747587" w:rsidRPr="006F25CD" w:rsidRDefault="00747587" w:rsidP="001C7366">
            <w:pPr>
              <w:rPr>
                <w:sz w:val="21"/>
                <w:szCs w:val="21"/>
              </w:rPr>
            </w:pPr>
          </w:p>
        </w:tc>
      </w:tr>
      <w:tr w:rsidR="00747587" w:rsidRPr="006F25CD" w14:paraId="44C7B28E" w14:textId="77777777" w:rsidTr="00B63840">
        <w:tc>
          <w:tcPr>
            <w:tcW w:w="701" w:type="dxa"/>
          </w:tcPr>
          <w:p w14:paraId="106866B1" w14:textId="77777777" w:rsidR="00747587" w:rsidRPr="006F25CD" w:rsidRDefault="00747587" w:rsidP="001C7366">
            <w:pPr>
              <w:jc w:val="center"/>
              <w:rPr>
                <w:sz w:val="21"/>
                <w:szCs w:val="21"/>
              </w:rPr>
            </w:pPr>
            <w:r w:rsidRPr="006F25CD">
              <w:rPr>
                <w:rFonts w:hint="eastAsia"/>
                <w:sz w:val="21"/>
                <w:szCs w:val="21"/>
              </w:rPr>
              <w:t>５</w:t>
            </w:r>
          </w:p>
        </w:tc>
        <w:tc>
          <w:tcPr>
            <w:tcW w:w="1454" w:type="dxa"/>
          </w:tcPr>
          <w:p w14:paraId="103842AF" w14:textId="77777777" w:rsidR="00747587" w:rsidRPr="006F25CD" w:rsidRDefault="00747587" w:rsidP="001C7366">
            <w:pPr>
              <w:rPr>
                <w:sz w:val="21"/>
                <w:szCs w:val="21"/>
              </w:rPr>
            </w:pPr>
          </w:p>
        </w:tc>
        <w:tc>
          <w:tcPr>
            <w:tcW w:w="6521" w:type="dxa"/>
          </w:tcPr>
          <w:p w14:paraId="5962F7C2" w14:textId="77777777" w:rsidR="00747587" w:rsidRPr="006F25CD" w:rsidRDefault="00747587" w:rsidP="001C7366">
            <w:pPr>
              <w:rPr>
                <w:sz w:val="21"/>
                <w:szCs w:val="21"/>
              </w:rPr>
            </w:pPr>
          </w:p>
        </w:tc>
      </w:tr>
      <w:tr w:rsidR="00747587" w:rsidRPr="006F25CD" w14:paraId="2883B02E" w14:textId="77777777" w:rsidTr="00B63840">
        <w:tc>
          <w:tcPr>
            <w:tcW w:w="701" w:type="dxa"/>
          </w:tcPr>
          <w:p w14:paraId="3C19CCB3" w14:textId="77777777" w:rsidR="00747587" w:rsidRPr="006F25CD" w:rsidRDefault="00747587" w:rsidP="001C7366">
            <w:pPr>
              <w:jc w:val="center"/>
              <w:rPr>
                <w:sz w:val="21"/>
                <w:szCs w:val="21"/>
              </w:rPr>
            </w:pPr>
            <w:r w:rsidRPr="006F25CD">
              <w:rPr>
                <w:rFonts w:hint="eastAsia"/>
                <w:sz w:val="21"/>
                <w:szCs w:val="21"/>
              </w:rPr>
              <w:t>６</w:t>
            </w:r>
          </w:p>
        </w:tc>
        <w:tc>
          <w:tcPr>
            <w:tcW w:w="1454" w:type="dxa"/>
          </w:tcPr>
          <w:p w14:paraId="44CEC412" w14:textId="77777777" w:rsidR="00747587" w:rsidRPr="006F25CD" w:rsidRDefault="00747587" w:rsidP="001C7366">
            <w:pPr>
              <w:rPr>
                <w:sz w:val="21"/>
                <w:szCs w:val="21"/>
              </w:rPr>
            </w:pPr>
          </w:p>
        </w:tc>
        <w:tc>
          <w:tcPr>
            <w:tcW w:w="6521" w:type="dxa"/>
          </w:tcPr>
          <w:p w14:paraId="4B44C699" w14:textId="77777777" w:rsidR="00747587" w:rsidRPr="006F25CD" w:rsidRDefault="00747587" w:rsidP="001C7366">
            <w:pPr>
              <w:rPr>
                <w:sz w:val="21"/>
                <w:szCs w:val="21"/>
              </w:rPr>
            </w:pPr>
          </w:p>
        </w:tc>
      </w:tr>
      <w:tr w:rsidR="00747587" w:rsidRPr="006F25CD" w14:paraId="655EFC0A" w14:textId="77777777" w:rsidTr="00B63840">
        <w:tc>
          <w:tcPr>
            <w:tcW w:w="701" w:type="dxa"/>
          </w:tcPr>
          <w:p w14:paraId="5F0A8AF5" w14:textId="77777777" w:rsidR="00747587" w:rsidRPr="006F25CD" w:rsidRDefault="00747587" w:rsidP="001C7366">
            <w:pPr>
              <w:jc w:val="center"/>
              <w:rPr>
                <w:sz w:val="21"/>
                <w:szCs w:val="21"/>
              </w:rPr>
            </w:pPr>
          </w:p>
        </w:tc>
        <w:tc>
          <w:tcPr>
            <w:tcW w:w="1454" w:type="dxa"/>
          </w:tcPr>
          <w:p w14:paraId="3281C653" w14:textId="77777777" w:rsidR="00747587" w:rsidRPr="006F25CD" w:rsidRDefault="00747587" w:rsidP="001C7366">
            <w:pPr>
              <w:rPr>
                <w:sz w:val="21"/>
                <w:szCs w:val="21"/>
              </w:rPr>
            </w:pPr>
          </w:p>
        </w:tc>
        <w:tc>
          <w:tcPr>
            <w:tcW w:w="6521" w:type="dxa"/>
          </w:tcPr>
          <w:p w14:paraId="37A23884" w14:textId="77777777" w:rsidR="00747587" w:rsidRPr="006F25CD" w:rsidRDefault="00747587" w:rsidP="001C7366">
            <w:pPr>
              <w:rPr>
                <w:sz w:val="21"/>
                <w:szCs w:val="21"/>
              </w:rPr>
            </w:pPr>
          </w:p>
        </w:tc>
      </w:tr>
    </w:tbl>
    <w:p w14:paraId="07F7EE8B" w14:textId="77777777" w:rsidR="00747587" w:rsidRDefault="00747587" w:rsidP="00747587"/>
    <w:p w14:paraId="4D86F4FB" w14:textId="2E374FB1" w:rsidR="00AC209F" w:rsidRDefault="00AC209F" w:rsidP="00747587">
      <w:r>
        <w:br w:type="page"/>
      </w:r>
    </w:p>
    <w:p w14:paraId="07182781" w14:textId="30A9252B" w:rsidR="00ED200F" w:rsidRDefault="00747587" w:rsidP="00ED200F">
      <w:pPr>
        <w:rPr>
          <w:b/>
          <w:u w:val="single"/>
        </w:rPr>
      </w:pPr>
      <w:r>
        <w:rPr>
          <w:rFonts w:hint="eastAsia"/>
          <w:b/>
          <w:u w:val="single"/>
        </w:rPr>
        <w:lastRenderedPageBreak/>
        <w:t>３</w:t>
      </w:r>
      <w:r w:rsidR="00ED200F" w:rsidRPr="00C0775B">
        <w:rPr>
          <w:rFonts w:hint="eastAsia"/>
          <w:b/>
          <w:u w:val="single"/>
        </w:rPr>
        <w:t>．</w:t>
      </w:r>
      <w:r w:rsidR="00ED200F">
        <w:rPr>
          <w:rFonts w:hint="eastAsia"/>
          <w:b/>
          <w:u w:val="single"/>
        </w:rPr>
        <w:t>提出証拠</w:t>
      </w:r>
      <w:r w:rsidR="00ED200F" w:rsidRPr="007468BF">
        <w:rPr>
          <w:rFonts w:hint="eastAsia"/>
          <w:b/>
          <w:u w:val="single"/>
        </w:rPr>
        <w:t>一覧表</w:t>
      </w:r>
    </w:p>
    <w:p w14:paraId="44B02122" w14:textId="77777777" w:rsidR="00ED200F" w:rsidRPr="00ED200F" w:rsidRDefault="00ED200F" w:rsidP="00ED200F">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ED200F" w:rsidRPr="00613696" w14:paraId="363F5636" w14:textId="77777777" w:rsidTr="00B63840">
        <w:tc>
          <w:tcPr>
            <w:tcW w:w="700" w:type="dxa"/>
            <w:vAlign w:val="center"/>
          </w:tcPr>
          <w:p w14:paraId="33F3E1B4" w14:textId="77777777" w:rsidR="00ED200F" w:rsidRPr="006F25CD" w:rsidRDefault="00ED200F" w:rsidP="00ED200F">
            <w:pPr>
              <w:jc w:val="center"/>
              <w:rPr>
                <w:sz w:val="21"/>
                <w:szCs w:val="21"/>
              </w:rPr>
            </w:pPr>
            <w:r w:rsidRPr="006F25CD">
              <w:rPr>
                <w:rFonts w:hint="eastAsia"/>
                <w:sz w:val="21"/>
                <w:szCs w:val="21"/>
              </w:rPr>
              <w:t>通番</w:t>
            </w:r>
          </w:p>
        </w:tc>
        <w:tc>
          <w:tcPr>
            <w:tcW w:w="1455" w:type="dxa"/>
            <w:vAlign w:val="center"/>
          </w:tcPr>
          <w:p w14:paraId="2E2693C1" w14:textId="77777777" w:rsidR="00ED200F" w:rsidRPr="006F25CD" w:rsidRDefault="00ED200F" w:rsidP="00ED200F">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18FF1308" w14:textId="77777777" w:rsidR="00ED200F" w:rsidRDefault="00ED200F" w:rsidP="00ED200F">
            <w:pPr>
              <w:jc w:val="center"/>
              <w:rPr>
                <w:sz w:val="21"/>
                <w:szCs w:val="21"/>
              </w:rPr>
            </w:pPr>
            <w:r w:rsidRPr="006F25CD">
              <w:rPr>
                <w:rFonts w:hint="eastAsia"/>
                <w:sz w:val="21"/>
                <w:szCs w:val="21"/>
              </w:rPr>
              <w:t>証拠枚数</w:t>
            </w:r>
          </w:p>
          <w:p w14:paraId="0C89CB10" w14:textId="77777777" w:rsidR="00ED200F" w:rsidRPr="006F25CD" w:rsidRDefault="00ED200F" w:rsidP="00ED200F">
            <w:pPr>
              <w:jc w:val="center"/>
              <w:rPr>
                <w:sz w:val="21"/>
                <w:szCs w:val="21"/>
              </w:rPr>
            </w:pPr>
            <w:r>
              <w:rPr>
                <w:rFonts w:hint="eastAsia"/>
                <w:sz w:val="21"/>
                <w:szCs w:val="21"/>
              </w:rPr>
              <w:t>（頁数）</w:t>
            </w:r>
          </w:p>
        </w:tc>
        <w:tc>
          <w:tcPr>
            <w:tcW w:w="5125" w:type="dxa"/>
            <w:vAlign w:val="center"/>
          </w:tcPr>
          <w:p w14:paraId="1D3FDE49" w14:textId="77777777" w:rsidR="00ED200F" w:rsidRPr="006F25CD" w:rsidRDefault="00ED200F" w:rsidP="00ED200F">
            <w:pPr>
              <w:jc w:val="center"/>
              <w:rPr>
                <w:sz w:val="21"/>
                <w:szCs w:val="21"/>
              </w:rPr>
            </w:pPr>
            <w:r w:rsidRPr="006F25CD">
              <w:rPr>
                <w:rFonts w:hint="eastAsia"/>
                <w:sz w:val="21"/>
                <w:szCs w:val="21"/>
              </w:rPr>
              <w:t>証拠の名称</w:t>
            </w:r>
          </w:p>
        </w:tc>
      </w:tr>
      <w:tr w:rsidR="00ED200F" w:rsidRPr="00613696" w14:paraId="33B953D4" w14:textId="77777777" w:rsidTr="00B63840">
        <w:tc>
          <w:tcPr>
            <w:tcW w:w="700" w:type="dxa"/>
          </w:tcPr>
          <w:p w14:paraId="36DB183B" w14:textId="77777777" w:rsidR="00ED200F" w:rsidRPr="006F25CD" w:rsidRDefault="00ED200F" w:rsidP="00ED200F">
            <w:pPr>
              <w:jc w:val="center"/>
              <w:rPr>
                <w:sz w:val="21"/>
                <w:szCs w:val="21"/>
              </w:rPr>
            </w:pPr>
            <w:r w:rsidRPr="006F25CD">
              <w:rPr>
                <w:rFonts w:hint="eastAsia"/>
                <w:sz w:val="21"/>
                <w:szCs w:val="21"/>
              </w:rPr>
              <w:t>１</w:t>
            </w:r>
          </w:p>
        </w:tc>
        <w:tc>
          <w:tcPr>
            <w:tcW w:w="1455" w:type="dxa"/>
          </w:tcPr>
          <w:p w14:paraId="0E3D5545" w14:textId="77777777" w:rsidR="00ED200F" w:rsidRPr="006F25CD" w:rsidRDefault="00ED200F" w:rsidP="00ED200F">
            <w:pPr>
              <w:rPr>
                <w:sz w:val="21"/>
                <w:szCs w:val="21"/>
              </w:rPr>
            </w:pPr>
            <w:r w:rsidRPr="006F25CD">
              <w:rPr>
                <w:rFonts w:hint="eastAsia"/>
                <w:sz w:val="21"/>
                <w:szCs w:val="21"/>
              </w:rPr>
              <w:t>別添１－１</w:t>
            </w:r>
          </w:p>
        </w:tc>
        <w:tc>
          <w:tcPr>
            <w:tcW w:w="1332" w:type="dxa"/>
          </w:tcPr>
          <w:p w14:paraId="61FCF6A1" w14:textId="77777777" w:rsidR="00ED200F" w:rsidRPr="006F25CD" w:rsidRDefault="00ED200F" w:rsidP="00ED200F">
            <w:pPr>
              <w:rPr>
                <w:sz w:val="21"/>
                <w:szCs w:val="21"/>
              </w:rPr>
            </w:pPr>
          </w:p>
        </w:tc>
        <w:tc>
          <w:tcPr>
            <w:tcW w:w="5125" w:type="dxa"/>
          </w:tcPr>
          <w:p w14:paraId="408E7207" w14:textId="77777777" w:rsidR="00ED200F" w:rsidRPr="006F25CD" w:rsidRDefault="00ED200F" w:rsidP="00ED200F">
            <w:pPr>
              <w:rPr>
                <w:sz w:val="21"/>
                <w:szCs w:val="21"/>
              </w:rPr>
            </w:pPr>
          </w:p>
        </w:tc>
      </w:tr>
      <w:tr w:rsidR="00ED200F" w:rsidRPr="00613696" w14:paraId="5DF51D2B" w14:textId="77777777" w:rsidTr="00B63840">
        <w:tc>
          <w:tcPr>
            <w:tcW w:w="700" w:type="dxa"/>
          </w:tcPr>
          <w:p w14:paraId="67D1CB53" w14:textId="77777777" w:rsidR="00ED200F" w:rsidRPr="006F25CD" w:rsidRDefault="00ED200F" w:rsidP="00ED200F">
            <w:pPr>
              <w:jc w:val="center"/>
              <w:rPr>
                <w:sz w:val="21"/>
                <w:szCs w:val="21"/>
              </w:rPr>
            </w:pPr>
            <w:r w:rsidRPr="006F25CD">
              <w:rPr>
                <w:rFonts w:hint="eastAsia"/>
                <w:sz w:val="21"/>
                <w:szCs w:val="21"/>
              </w:rPr>
              <w:t>２</w:t>
            </w:r>
          </w:p>
        </w:tc>
        <w:tc>
          <w:tcPr>
            <w:tcW w:w="1455" w:type="dxa"/>
          </w:tcPr>
          <w:p w14:paraId="76720AC9" w14:textId="77777777" w:rsidR="00ED200F" w:rsidRPr="006F25CD" w:rsidRDefault="00ED200F" w:rsidP="00ED200F">
            <w:pPr>
              <w:rPr>
                <w:sz w:val="21"/>
                <w:szCs w:val="21"/>
              </w:rPr>
            </w:pPr>
            <w:r w:rsidRPr="006F25CD">
              <w:rPr>
                <w:rFonts w:hint="eastAsia"/>
                <w:sz w:val="21"/>
                <w:szCs w:val="21"/>
              </w:rPr>
              <w:t>別添１－２</w:t>
            </w:r>
          </w:p>
        </w:tc>
        <w:tc>
          <w:tcPr>
            <w:tcW w:w="1332" w:type="dxa"/>
          </w:tcPr>
          <w:p w14:paraId="1014C6D8" w14:textId="77777777" w:rsidR="00ED200F" w:rsidRPr="006F25CD" w:rsidRDefault="00ED200F" w:rsidP="00ED200F">
            <w:pPr>
              <w:rPr>
                <w:sz w:val="21"/>
                <w:szCs w:val="21"/>
              </w:rPr>
            </w:pPr>
          </w:p>
        </w:tc>
        <w:tc>
          <w:tcPr>
            <w:tcW w:w="5125" w:type="dxa"/>
          </w:tcPr>
          <w:p w14:paraId="081D0FD5" w14:textId="77777777" w:rsidR="00ED200F" w:rsidRPr="006F25CD" w:rsidRDefault="00ED200F" w:rsidP="00ED200F">
            <w:pPr>
              <w:rPr>
                <w:sz w:val="21"/>
                <w:szCs w:val="21"/>
              </w:rPr>
            </w:pPr>
          </w:p>
        </w:tc>
      </w:tr>
      <w:tr w:rsidR="00ED200F" w:rsidRPr="00613696" w14:paraId="4485C7A0" w14:textId="77777777" w:rsidTr="00B63840">
        <w:tc>
          <w:tcPr>
            <w:tcW w:w="700" w:type="dxa"/>
          </w:tcPr>
          <w:p w14:paraId="1F6CDCB4" w14:textId="77777777" w:rsidR="00ED200F" w:rsidRPr="006F25CD" w:rsidRDefault="00ED200F" w:rsidP="00ED200F">
            <w:pPr>
              <w:jc w:val="center"/>
              <w:rPr>
                <w:sz w:val="21"/>
                <w:szCs w:val="21"/>
              </w:rPr>
            </w:pPr>
            <w:r w:rsidRPr="006F25CD">
              <w:rPr>
                <w:rFonts w:hint="eastAsia"/>
                <w:sz w:val="21"/>
                <w:szCs w:val="21"/>
              </w:rPr>
              <w:t>３</w:t>
            </w:r>
          </w:p>
        </w:tc>
        <w:tc>
          <w:tcPr>
            <w:tcW w:w="1455" w:type="dxa"/>
          </w:tcPr>
          <w:p w14:paraId="2E5BB651" w14:textId="77777777" w:rsidR="00ED200F" w:rsidRPr="006F25CD" w:rsidRDefault="00ED200F" w:rsidP="00ED200F">
            <w:pPr>
              <w:rPr>
                <w:sz w:val="21"/>
                <w:szCs w:val="21"/>
              </w:rPr>
            </w:pPr>
            <w:r w:rsidRPr="006F25CD">
              <w:rPr>
                <w:rFonts w:hint="eastAsia"/>
                <w:sz w:val="21"/>
                <w:szCs w:val="21"/>
              </w:rPr>
              <w:t>別添１－３</w:t>
            </w:r>
          </w:p>
        </w:tc>
        <w:tc>
          <w:tcPr>
            <w:tcW w:w="1332" w:type="dxa"/>
          </w:tcPr>
          <w:p w14:paraId="0F6DFB80" w14:textId="77777777" w:rsidR="00ED200F" w:rsidRPr="006F25CD" w:rsidRDefault="00ED200F" w:rsidP="00ED200F">
            <w:pPr>
              <w:rPr>
                <w:sz w:val="21"/>
                <w:szCs w:val="21"/>
              </w:rPr>
            </w:pPr>
          </w:p>
        </w:tc>
        <w:tc>
          <w:tcPr>
            <w:tcW w:w="5125" w:type="dxa"/>
          </w:tcPr>
          <w:p w14:paraId="09560836" w14:textId="77777777" w:rsidR="00ED200F" w:rsidRPr="006F25CD" w:rsidRDefault="00ED200F" w:rsidP="00ED200F">
            <w:pPr>
              <w:rPr>
                <w:sz w:val="21"/>
                <w:szCs w:val="21"/>
              </w:rPr>
            </w:pPr>
          </w:p>
        </w:tc>
      </w:tr>
      <w:tr w:rsidR="00ED200F" w:rsidRPr="00613696" w14:paraId="4C71BE54" w14:textId="77777777" w:rsidTr="00B63840">
        <w:tc>
          <w:tcPr>
            <w:tcW w:w="700" w:type="dxa"/>
          </w:tcPr>
          <w:p w14:paraId="5B480DF4" w14:textId="77777777" w:rsidR="00ED200F" w:rsidRPr="006F25CD" w:rsidRDefault="00ED200F" w:rsidP="00ED200F">
            <w:pPr>
              <w:jc w:val="center"/>
              <w:rPr>
                <w:sz w:val="21"/>
                <w:szCs w:val="21"/>
              </w:rPr>
            </w:pPr>
            <w:r w:rsidRPr="006F25CD">
              <w:rPr>
                <w:rFonts w:hint="eastAsia"/>
                <w:sz w:val="21"/>
                <w:szCs w:val="21"/>
              </w:rPr>
              <w:t>４</w:t>
            </w:r>
          </w:p>
        </w:tc>
        <w:tc>
          <w:tcPr>
            <w:tcW w:w="1455" w:type="dxa"/>
          </w:tcPr>
          <w:p w14:paraId="764C38C2" w14:textId="77777777" w:rsidR="00ED200F" w:rsidRPr="006F25CD" w:rsidRDefault="00ED200F" w:rsidP="00ED200F">
            <w:pPr>
              <w:rPr>
                <w:sz w:val="21"/>
                <w:szCs w:val="21"/>
              </w:rPr>
            </w:pPr>
            <w:r>
              <w:rPr>
                <w:rFonts w:hint="eastAsia"/>
                <w:sz w:val="21"/>
                <w:szCs w:val="21"/>
              </w:rPr>
              <w:t>別添１－４</w:t>
            </w:r>
          </w:p>
        </w:tc>
        <w:tc>
          <w:tcPr>
            <w:tcW w:w="1332" w:type="dxa"/>
          </w:tcPr>
          <w:p w14:paraId="652A52A0" w14:textId="77777777" w:rsidR="00ED200F" w:rsidRPr="006F25CD" w:rsidRDefault="00ED200F" w:rsidP="00ED200F">
            <w:pPr>
              <w:rPr>
                <w:sz w:val="21"/>
                <w:szCs w:val="21"/>
              </w:rPr>
            </w:pPr>
          </w:p>
        </w:tc>
        <w:tc>
          <w:tcPr>
            <w:tcW w:w="5125" w:type="dxa"/>
          </w:tcPr>
          <w:p w14:paraId="23B0B08C" w14:textId="77777777" w:rsidR="00ED200F" w:rsidRPr="006F25CD" w:rsidRDefault="00ED200F" w:rsidP="00ED200F">
            <w:pPr>
              <w:rPr>
                <w:sz w:val="21"/>
                <w:szCs w:val="21"/>
              </w:rPr>
            </w:pPr>
          </w:p>
        </w:tc>
      </w:tr>
      <w:tr w:rsidR="00ED200F" w:rsidRPr="00613696" w14:paraId="49DB2B8B" w14:textId="77777777" w:rsidTr="00B63840">
        <w:tc>
          <w:tcPr>
            <w:tcW w:w="700" w:type="dxa"/>
          </w:tcPr>
          <w:p w14:paraId="429F83B1" w14:textId="77777777" w:rsidR="00ED200F" w:rsidRPr="006F25CD" w:rsidRDefault="00ED200F" w:rsidP="00ED200F">
            <w:pPr>
              <w:jc w:val="center"/>
              <w:rPr>
                <w:sz w:val="21"/>
                <w:szCs w:val="21"/>
              </w:rPr>
            </w:pPr>
            <w:r w:rsidRPr="006F25CD">
              <w:rPr>
                <w:rFonts w:hint="eastAsia"/>
                <w:sz w:val="21"/>
                <w:szCs w:val="21"/>
              </w:rPr>
              <w:t>５</w:t>
            </w:r>
          </w:p>
        </w:tc>
        <w:tc>
          <w:tcPr>
            <w:tcW w:w="1455" w:type="dxa"/>
          </w:tcPr>
          <w:p w14:paraId="7C8BFBB5" w14:textId="77777777" w:rsidR="00ED200F" w:rsidRPr="006F25CD" w:rsidRDefault="00ED200F" w:rsidP="00ED200F">
            <w:pPr>
              <w:rPr>
                <w:sz w:val="21"/>
                <w:szCs w:val="21"/>
              </w:rPr>
            </w:pPr>
            <w:r>
              <w:rPr>
                <w:rFonts w:hint="eastAsia"/>
                <w:sz w:val="21"/>
                <w:szCs w:val="21"/>
              </w:rPr>
              <w:t>別添２</w:t>
            </w:r>
            <w:r w:rsidR="000A524B">
              <w:rPr>
                <w:rFonts w:hint="eastAsia"/>
                <w:sz w:val="21"/>
                <w:szCs w:val="21"/>
              </w:rPr>
              <w:t>－１</w:t>
            </w:r>
          </w:p>
        </w:tc>
        <w:tc>
          <w:tcPr>
            <w:tcW w:w="1332" w:type="dxa"/>
          </w:tcPr>
          <w:p w14:paraId="214449DD" w14:textId="77777777" w:rsidR="00ED200F" w:rsidRPr="006F25CD" w:rsidRDefault="00ED200F" w:rsidP="00ED200F">
            <w:pPr>
              <w:rPr>
                <w:sz w:val="21"/>
                <w:szCs w:val="21"/>
              </w:rPr>
            </w:pPr>
          </w:p>
        </w:tc>
        <w:tc>
          <w:tcPr>
            <w:tcW w:w="5125" w:type="dxa"/>
          </w:tcPr>
          <w:p w14:paraId="53D2678B" w14:textId="77777777" w:rsidR="00ED200F" w:rsidRPr="006F25CD" w:rsidRDefault="00ED200F" w:rsidP="00ED200F">
            <w:pPr>
              <w:rPr>
                <w:sz w:val="21"/>
                <w:szCs w:val="21"/>
              </w:rPr>
            </w:pPr>
          </w:p>
        </w:tc>
      </w:tr>
      <w:tr w:rsidR="00ED200F" w:rsidRPr="00613696" w14:paraId="6B531409" w14:textId="77777777" w:rsidTr="00B63840">
        <w:tc>
          <w:tcPr>
            <w:tcW w:w="700" w:type="dxa"/>
          </w:tcPr>
          <w:p w14:paraId="78224A7C" w14:textId="77777777" w:rsidR="00ED200F" w:rsidRPr="006F25CD" w:rsidRDefault="00ED200F" w:rsidP="00ED200F">
            <w:pPr>
              <w:jc w:val="center"/>
              <w:rPr>
                <w:sz w:val="21"/>
                <w:szCs w:val="21"/>
              </w:rPr>
            </w:pPr>
            <w:r w:rsidRPr="006F25CD">
              <w:rPr>
                <w:rFonts w:hint="eastAsia"/>
                <w:sz w:val="21"/>
                <w:szCs w:val="21"/>
              </w:rPr>
              <w:t>６</w:t>
            </w:r>
          </w:p>
        </w:tc>
        <w:tc>
          <w:tcPr>
            <w:tcW w:w="1455" w:type="dxa"/>
          </w:tcPr>
          <w:p w14:paraId="569072D4" w14:textId="77777777" w:rsidR="00ED200F" w:rsidRPr="006F25CD" w:rsidRDefault="000A524B" w:rsidP="00ED200F">
            <w:pPr>
              <w:rPr>
                <w:sz w:val="21"/>
                <w:szCs w:val="21"/>
              </w:rPr>
            </w:pPr>
            <w:r>
              <w:rPr>
                <w:rFonts w:hint="eastAsia"/>
                <w:sz w:val="21"/>
                <w:szCs w:val="21"/>
              </w:rPr>
              <w:t>別添２－２</w:t>
            </w:r>
          </w:p>
        </w:tc>
        <w:tc>
          <w:tcPr>
            <w:tcW w:w="1332" w:type="dxa"/>
          </w:tcPr>
          <w:p w14:paraId="7E920B8C" w14:textId="77777777" w:rsidR="00ED200F" w:rsidRPr="006F25CD" w:rsidRDefault="00ED200F" w:rsidP="00ED200F">
            <w:pPr>
              <w:rPr>
                <w:sz w:val="21"/>
                <w:szCs w:val="21"/>
              </w:rPr>
            </w:pPr>
          </w:p>
        </w:tc>
        <w:tc>
          <w:tcPr>
            <w:tcW w:w="5125" w:type="dxa"/>
          </w:tcPr>
          <w:p w14:paraId="43D20693" w14:textId="77777777" w:rsidR="00ED200F" w:rsidRPr="006F25CD" w:rsidRDefault="00ED200F" w:rsidP="00ED200F">
            <w:pPr>
              <w:rPr>
                <w:sz w:val="21"/>
                <w:szCs w:val="21"/>
              </w:rPr>
            </w:pPr>
          </w:p>
        </w:tc>
      </w:tr>
      <w:tr w:rsidR="00ED200F" w:rsidRPr="00613696" w14:paraId="61065DB6" w14:textId="77777777" w:rsidTr="00B63840">
        <w:tc>
          <w:tcPr>
            <w:tcW w:w="700" w:type="dxa"/>
          </w:tcPr>
          <w:p w14:paraId="6D3486EA" w14:textId="77777777" w:rsidR="00ED200F" w:rsidRPr="006F25CD" w:rsidRDefault="00ED200F" w:rsidP="00ED200F">
            <w:pPr>
              <w:jc w:val="center"/>
              <w:rPr>
                <w:sz w:val="21"/>
                <w:szCs w:val="21"/>
              </w:rPr>
            </w:pPr>
            <w:r w:rsidRPr="006F25CD">
              <w:rPr>
                <w:rFonts w:hint="eastAsia"/>
                <w:sz w:val="21"/>
                <w:szCs w:val="21"/>
              </w:rPr>
              <w:t>７</w:t>
            </w:r>
          </w:p>
        </w:tc>
        <w:tc>
          <w:tcPr>
            <w:tcW w:w="1455" w:type="dxa"/>
          </w:tcPr>
          <w:p w14:paraId="1328C3B5" w14:textId="77777777" w:rsidR="00ED200F" w:rsidRPr="006F25CD" w:rsidRDefault="00ED200F" w:rsidP="00ED200F">
            <w:pPr>
              <w:rPr>
                <w:sz w:val="21"/>
                <w:szCs w:val="21"/>
              </w:rPr>
            </w:pPr>
          </w:p>
        </w:tc>
        <w:tc>
          <w:tcPr>
            <w:tcW w:w="1332" w:type="dxa"/>
          </w:tcPr>
          <w:p w14:paraId="1DE8C49B" w14:textId="77777777" w:rsidR="00ED200F" w:rsidRPr="006F25CD" w:rsidRDefault="00ED200F" w:rsidP="00ED200F">
            <w:pPr>
              <w:rPr>
                <w:sz w:val="21"/>
                <w:szCs w:val="21"/>
              </w:rPr>
            </w:pPr>
          </w:p>
        </w:tc>
        <w:tc>
          <w:tcPr>
            <w:tcW w:w="5125" w:type="dxa"/>
          </w:tcPr>
          <w:p w14:paraId="05CB3D96" w14:textId="77777777" w:rsidR="00ED200F" w:rsidRPr="006F25CD" w:rsidRDefault="00ED200F" w:rsidP="00ED200F">
            <w:pPr>
              <w:rPr>
                <w:sz w:val="21"/>
                <w:szCs w:val="21"/>
              </w:rPr>
            </w:pPr>
          </w:p>
        </w:tc>
      </w:tr>
      <w:tr w:rsidR="00ED200F" w:rsidRPr="00613696" w14:paraId="609C1E2D" w14:textId="77777777" w:rsidTr="00B63840">
        <w:tc>
          <w:tcPr>
            <w:tcW w:w="700" w:type="dxa"/>
          </w:tcPr>
          <w:p w14:paraId="4C45EE20" w14:textId="77777777" w:rsidR="00ED200F" w:rsidRPr="006F25CD" w:rsidRDefault="00ED200F" w:rsidP="00ED200F">
            <w:pPr>
              <w:jc w:val="center"/>
              <w:rPr>
                <w:sz w:val="21"/>
                <w:szCs w:val="21"/>
              </w:rPr>
            </w:pPr>
            <w:r w:rsidRPr="006F25CD">
              <w:rPr>
                <w:rFonts w:hint="eastAsia"/>
                <w:sz w:val="21"/>
                <w:szCs w:val="21"/>
              </w:rPr>
              <w:t>８</w:t>
            </w:r>
          </w:p>
        </w:tc>
        <w:tc>
          <w:tcPr>
            <w:tcW w:w="1455" w:type="dxa"/>
          </w:tcPr>
          <w:p w14:paraId="31CD27C1" w14:textId="77777777" w:rsidR="00ED200F" w:rsidRPr="006F25CD" w:rsidRDefault="00ED200F" w:rsidP="00ED200F">
            <w:pPr>
              <w:rPr>
                <w:sz w:val="21"/>
                <w:szCs w:val="21"/>
              </w:rPr>
            </w:pPr>
            <w:r>
              <w:rPr>
                <w:rFonts w:hint="eastAsia"/>
                <w:sz w:val="21"/>
                <w:szCs w:val="21"/>
              </w:rPr>
              <w:t>以下、続く</w:t>
            </w:r>
          </w:p>
        </w:tc>
        <w:tc>
          <w:tcPr>
            <w:tcW w:w="1332" w:type="dxa"/>
          </w:tcPr>
          <w:p w14:paraId="267AE0B2" w14:textId="77777777" w:rsidR="00ED200F" w:rsidRPr="006F25CD" w:rsidRDefault="00ED200F" w:rsidP="00ED200F">
            <w:pPr>
              <w:rPr>
                <w:sz w:val="21"/>
                <w:szCs w:val="21"/>
              </w:rPr>
            </w:pPr>
          </w:p>
        </w:tc>
        <w:tc>
          <w:tcPr>
            <w:tcW w:w="5125" w:type="dxa"/>
          </w:tcPr>
          <w:p w14:paraId="530ACE60" w14:textId="77777777" w:rsidR="00ED200F" w:rsidRPr="006F25CD" w:rsidRDefault="00ED200F" w:rsidP="00ED200F">
            <w:pPr>
              <w:rPr>
                <w:sz w:val="21"/>
                <w:szCs w:val="21"/>
              </w:rPr>
            </w:pPr>
          </w:p>
        </w:tc>
      </w:tr>
      <w:tr w:rsidR="00ED200F" w:rsidRPr="00613696" w14:paraId="6017A91B" w14:textId="77777777" w:rsidTr="00B63840">
        <w:tc>
          <w:tcPr>
            <w:tcW w:w="700" w:type="dxa"/>
          </w:tcPr>
          <w:p w14:paraId="603E945D" w14:textId="77777777" w:rsidR="00ED200F" w:rsidRPr="006F25CD" w:rsidRDefault="00ED200F" w:rsidP="00ED200F">
            <w:pPr>
              <w:jc w:val="center"/>
              <w:rPr>
                <w:sz w:val="21"/>
                <w:szCs w:val="21"/>
              </w:rPr>
            </w:pPr>
            <w:r w:rsidRPr="006F25CD">
              <w:rPr>
                <w:rFonts w:hint="eastAsia"/>
                <w:sz w:val="21"/>
                <w:szCs w:val="21"/>
              </w:rPr>
              <w:t>９</w:t>
            </w:r>
          </w:p>
        </w:tc>
        <w:tc>
          <w:tcPr>
            <w:tcW w:w="1455" w:type="dxa"/>
          </w:tcPr>
          <w:p w14:paraId="5BCEA2D4" w14:textId="77777777" w:rsidR="00ED200F" w:rsidRPr="006F25CD" w:rsidRDefault="00ED200F" w:rsidP="00ED200F">
            <w:pPr>
              <w:rPr>
                <w:sz w:val="21"/>
                <w:szCs w:val="21"/>
              </w:rPr>
            </w:pPr>
          </w:p>
        </w:tc>
        <w:tc>
          <w:tcPr>
            <w:tcW w:w="1332" w:type="dxa"/>
          </w:tcPr>
          <w:p w14:paraId="21498033" w14:textId="77777777" w:rsidR="00ED200F" w:rsidRPr="006F25CD" w:rsidRDefault="00ED200F" w:rsidP="00ED200F">
            <w:pPr>
              <w:rPr>
                <w:sz w:val="21"/>
                <w:szCs w:val="21"/>
              </w:rPr>
            </w:pPr>
          </w:p>
        </w:tc>
        <w:tc>
          <w:tcPr>
            <w:tcW w:w="5125" w:type="dxa"/>
          </w:tcPr>
          <w:p w14:paraId="1BC7EE8F" w14:textId="77777777" w:rsidR="00ED200F" w:rsidRPr="006F25CD" w:rsidRDefault="00ED200F" w:rsidP="00ED200F">
            <w:pPr>
              <w:rPr>
                <w:sz w:val="21"/>
                <w:szCs w:val="21"/>
              </w:rPr>
            </w:pPr>
          </w:p>
        </w:tc>
      </w:tr>
      <w:tr w:rsidR="00ED200F" w:rsidRPr="00613696" w14:paraId="7DC2DED5" w14:textId="77777777" w:rsidTr="00B63840">
        <w:tc>
          <w:tcPr>
            <w:tcW w:w="700" w:type="dxa"/>
          </w:tcPr>
          <w:p w14:paraId="06BF63C1" w14:textId="77777777" w:rsidR="00ED200F" w:rsidRPr="006F25CD" w:rsidRDefault="00ED200F" w:rsidP="00ED200F">
            <w:pPr>
              <w:jc w:val="center"/>
              <w:rPr>
                <w:sz w:val="21"/>
                <w:szCs w:val="21"/>
              </w:rPr>
            </w:pPr>
            <w:r>
              <w:rPr>
                <w:rFonts w:hint="eastAsia"/>
                <w:sz w:val="21"/>
                <w:szCs w:val="21"/>
              </w:rPr>
              <w:t>１０</w:t>
            </w:r>
          </w:p>
        </w:tc>
        <w:tc>
          <w:tcPr>
            <w:tcW w:w="1455" w:type="dxa"/>
          </w:tcPr>
          <w:p w14:paraId="776288A6" w14:textId="77777777" w:rsidR="00ED200F" w:rsidRDefault="00ED200F" w:rsidP="00ED200F">
            <w:pPr>
              <w:rPr>
                <w:sz w:val="21"/>
                <w:szCs w:val="21"/>
              </w:rPr>
            </w:pPr>
          </w:p>
        </w:tc>
        <w:tc>
          <w:tcPr>
            <w:tcW w:w="1332" w:type="dxa"/>
          </w:tcPr>
          <w:p w14:paraId="1A214896" w14:textId="77777777" w:rsidR="00ED200F" w:rsidRPr="006F25CD" w:rsidRDefault="00ED200F" w:rsidP="00ED200F">
            <w:pPr>
              <w:rPr>
                <w:sz w:val="21"/>
                <w:szCs w:val="21"/>
              </w:rPr>
            </w:pPr>
          </w:p>
        </w:tc>
        <w:tc>
          <w:tcPr>
            <w:tcW w:w="5125" w:type="dxa"/>
          </w:tcPr>
          <w:p w14:paraId="09EA54C6" w14:textId="77777777" w:rsidR="00ED200F" w:rsidRPr="006F25CD" w:rsidRDefault="00ED200F" w:rsidP="00ED200F">
            <w:pPr>
              <w:rPr>
                <w:sz w:val="21"/>
                <w:szCs w:val="21"/>
              </w:rPr>
            </w:pPr>
          </w:p>
        </w:tc>
      </w:tr>
      <w:tr w:rsidR="00ED200F" w:rsidRPr="00613696" w14:paraId="25673B33" w14:textId="77777777" w:rsidTr="00B63840">
        <w:tc>
          <w:tcPr>
            <w:tcW w:w="700" w:type="dxa"/>
          </w:tcPr>
          <w:p w14:paraId="37EB8658" w14:textId="77777777" w:rsidR="00ED200F" w:rsidRPr="006F25CD" w:rsidRDefault="00ED200F" w:rsidP="00ED200F">
            <w:pPr>
              <w:jc w:val="center"/>
              <w:rPr>
                <w:sz w:val="21"/>
                <w:szCs w:val="21"/>
              </w:rPr>
            </w:pPr>
          </w:p>
        </w:tc>
        <w:tc>
          <w:tcPr>
            <w:tcW w:w="1455" w:type="dxa"/>
          </w:tcPr>
          <w:p w14:paraId="618DA646" w14:textId="77777777" w:rsidR="00ED200F" w:rsidRPr="006F25CD" w:rsidRDefault="00ED200F" w:rsidP="00ED200F">
            <w:pPr>
              <w:rPr>
                <w:sz w:val="21"/>
                <w:szCs w:val="21"/>
              </w:rPr>
            </w:pPr>
          </w:p>
        </w:tc>
        <w:tc>
          <w:tcPr>
            <w:tcW w:w="1332" w:type="dxa"/>
          </w:tcPr>
          <w:p w14:paraId="1230B023" w14:textId="77777777" w:rsidR="00ED200F" w:rsidRPr="006F25CD" w:rsidRDefault="00ED200F" w:rsidP="00ED200F">
            <w:pPr>
              <w:rPr>
                <w:sz w:val="21"/>
                <w:szCs w:val="21"/>
              </w:rPr>
            </w:pPr>
          </w:p>
        </w:tc>
        <w:tc>
          <w:tcPr>
            <w:tcW w:w="5125" w:type="dxa"/>
          </w:tcPr>
          <w:p w14:paraId="70E1E6FC" w14:textId="77777777" w:rsidR="00ED200F" w:rsidRPr="006F25CD" w:rsidRDefault="00ED200F" w:rsidP="00ED200F">
            <w:pPr>
              <w:rPr>
                <w:sz w:val="21"/>
                <w:szCs w:val="21"/>
              </w:rPr>
            </w:pPr>
          </w:p>
        </w:tc>
      </w:tr>
    </w:tbl>
    <w:p w14:paraId="10C9BB47" w14:textId="7D35A69C" w:rsidR="00747587" w:rsidRPr="00747587" w:rsidRDefault="00ED200F" w:rsidP="00F61A1E">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00E2405F"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6225B1A" w14:textId="77777777" w:rsidR="00747587" w:rsidRDefault="00747587" w:rsidP="00747587"/>
    <w:p w14:paraId="0F0DB2CA" w14:textId="77777777" w:rsidR="00ED200F" w:rsidRDefault="00ED200F" w:rsidP="00ED200F"/>
    <w:p w14:paraId="1B90A7A8" w14:textId="77777777" w:rsidR="00ED200F" w:rsidRPr="0009111E" w:rsidRDefault="00AD5A54" w:rsidP="00ED200F">
      <w:pPr>
        <w:rPr>
          <w:rFonts w:ascii="ＭＳ ゴシック" w:eastAsia="ＭＳ ゴシック" w:hAnsi="ＭＳ ゴシック"/>
          <w:sz w:val="20"/>
          <w:bdr w:val="single" w:sz="4" w:space="0" w:color="auto"/>
        </w:rPr>
      </w:pPr>
      <w:r w:rsidRPr="00ED200F">
        <w:br w:type="page"/>
      </w:r>
    </w:p>
    <w:p w14:paraId="177C9B52" w14:textId="719E03D1" w:rsidR="00AD5A54" w:rsidRPr="009534FB" w:rsidRDefault="00172DD1" w:rsidP="009534F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225F509D" w14:textId="53F3F62B" w:rsidR="00AD5A54" w:rsidRPr="00B6300C" w:rsidRDefault="00AD5A54" w:rsidP="00AD5A54">
      <w:pPr>
        <w:jc w:val="right"/>
        <w:rPr>
          <w:lang w:eastAsia="zh-CN"/>
        </w:rPr>
      </w:pPr>
      <w:r w:rsidRPr="00B6300C">
        <w:rPr>
          <w:rFonts w:hint="eastAsia"/>
          <w:lang w:eastAsia="zh-CN"/>
        </w:rPr>
        <w:t>＜</w:t>
      </w:r>
      <w:r>
        <w:rPr>
          <w:rFonts w:hint="eastAsia"/>
          <w:lang w:eastAsia="zh-CN"/>
        </w:rPr>
        <w:t>資料番号（別添○－○）</w:t>
      </w:r>
      <w:r w:rsidR="00C92704">
        <w:rPr>
          <w:rFonts w:hint="eastAsia"/>
          <w:lang w:eastAsia="zh-CN"/>
        </w:rPr>
        <w:t>全○枚</w:t>
      </w:r>
      <w:r w:rsidRPr="00B6300C">
        <w:rPr>
          <w:rFonts w:hint="eastAsia"/>
          <w:lang w:eastAsia="zh-CN"/>
        </w:rPr>
        <w:t>＞</w:t>
      </w:r>
    </w:p>
    <w:p w14:paraId="3DA456E0" w14:textId="77777777" w:rsidR="00AD5A54" w:rsidRPr="00B6300C" w:rsidRDefault="00AD5A54" w:rsidP="00AD5A54">
      <w:pPr>
        <w:rPr>
          <w:lang w:eastAsia="zh-CN"/>
        </w:rPr>
      </w:pPr>
    </w:p>
    <w:p w14:paraId="64A59FEC" w14:textId="77777777" w:rsidR="00AD5A54" w:rsidRPr="00B6300C" w:rsidRDefault="00AD5A54" w:rsidP="00AD5A54">
      <w:pPr>
        <w:jc w:val="center"/>
      </w:pPr>
      <w:r w:rsidRPr="00B6300C">
        <w:rPr>
          <w:rFonts w:hint="eastAsia"/>
        </w:rPr>
        <w:t>提出する証拠</w:t>
      </w:r>
    </w:p>
    <w:p w14:paraId="40F504B0" w14:textId="77777777" w:rsidR="00AD5A54" w:rsidRDefault="00AD5A54" w:rsidP="00AD5A54"/>
    <w:p w14:paraId="12C1B99E" w14:textId="77777777" w:rsidR="00AD5A54" w:rsidRPr="00B6300C" w:rsidRDefault="00AD5A54" w:rsidP="00AD5A54"/>
    <w:p w14:paraId="2CFAA888" w14:textId="77777777" w:rsidR="00AD5A54" w:rsidRDefault="00AD5A54" w:rsidP="00F61A1E">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72043D9" w14:textId="77777777" w:rsidR="003973E8" w:rsidRDefault="003973E8" w:rsidP="00AD5A54">
      <w:pPr>
        <w:ind w:left="600" w:hangingChars="300" w:hanging="600"/>
        <w:rPr>
          <w:rFonts w:ascii="ＭＳ ゴシック" w:eastAsia="ＭＳ ゴシック" w:hAnsi="ＭＳ ゴシック"/>
          <w:sz w:val="20"/>
        </w:rPr>
      </w:pPr>
    </w:p>
    <w:p w14:paraId="1BD79887" w14:textId="77777777" w:rsidR="003973E8" w:rsidRDefault="003973E8" w:rsidP="00AD5A54">
      <w:pPr>
        <w:ind w:left="600" w:hangingChars="300" w:hanging="600"/>
        <w:rPr>
          <w:rFonts w:ascii="ＭＳ ゴシック" w:eastAsia="ＭＳ ゴシック" w:hAnsi="ＭＳ ゴシック"/>
          <w:sz w:val="20"/>
        </w:rPr>
      </w:pPr>
      <w:r>
        <w:rPr>
          <w:rFonts w:ascii="ＭＳ ゴシック" w:eastAsia="ＭＳ ゴシック" w:hAnsi="ＭＳ ゴシック"/>
          <w:sz w:val="20"/>
        </w:rPr>
        <w:br w:type="page"/>
      </w:r>
    </w:p>
    <w:p w14:paraId="2198DA1B" w14:textId="1B28EDD0" w:rsidR="00172DD1" w:rsidRDefault="00EE7AAB" w:rsidP="00C0775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w:t>
      </w:r>
      <w:r w:rsidR="003A38DD">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証言</w:t>
      </w:r>
      <w:r w:rsidR="003A38DD">
        <w:rPr>
          <w:rFonts w:ascii="ＭＳ ゴシック" w:eastAsia="ＭＳ ゴシック" w:hAnsi="ＭＳ ゴシック" w:hint="eastAsia"/>
          <w:sz w:val="20"/>
          <w:bdr w:val="single" w:sz="4" w:space="0" w:color="auto"/>
          <w:shd w:val="pct15" w:color="auto" w:fill="FFFFFF"/>
        </w:rPr>
        <w:t>」</w:t>
      </w:r>
      <w:r w:rsidR="00172DD1">
        <w:rPr>
          <w:rFonts w:ascii="ＭＳ ゴシック" w:eastAsia="ＭＳ ゴシック" w:hAnsi="ＭＳ ゴシック" w:hint="eastAsia"/>
          <w:sz w:val="20"/>
          <w:bdr w:val="single" w:sz="4" w:space="0" w:color="auto"/>
          <w:shd w:val="pct15" w:color="auto" w:fill="FFFFFF"/>
        </w:rPr>
        <w:t>の申出</w:t>
      </w:r>
    </w:p>
    <w:p w14:paraId="49A74574" w14:textId="77777777" w:rsidR="00951552" w:rsidRDefault="00951552" w:rsidP="00C0775B">
      <w:pPr>
        <w:rPr>
          <w:rFonts w:ascii="ＭＳ ゴシック" w:eastAsia="ＭＳ ゴシック" w:hAnsi="ＭＳ ゴシック"/>
          <w:sz w:val="20"/>
          <w:szCs w:val="20"/>
        </w:rPr>
      </w:pPr>
    </w:p>
    <w:p w14:paraId="31204916" w14:textId="5AA4F08A" w:rsidR="00C0775B" w:rsidRPr="002B5CF9" w:rsidRDefault="00C0775B" w:rsidP="00951552">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sidR="00126EFC">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3EA09195" w14:textId="77777777" w:rsidR="00C0775B" w:rsidRPr="00951552" w:rsidRDefault="00C0775B" w:rsidP="00951552"/>
    <w:p w14:paraId="30FDCAA3" w14:textId="77777777" w:rsidR="00C0775B" w:rsidRPr="00951552" w:rsidRDefault="00C0775B" w:rsidP="00951552"/>
    <w:p w14:paraId="135389F6" w14:textId="77777777" w:rsidR="00C0775B" w:rsidRPr="00C0775B" w:rsidRDefault="00C0775B" w:rsidP="00C0775B">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0775B" w:rsidRPr="00C0775B" w14:paraId="38B674BA" w14:textId="77777777" w:rsidTr="00B63840">
        <w:trPr>
          <w:trHeight w:val="463"/>
        </w:trPr>
        <w:tc>
          <w:tcPr>
            <w:tcW w:w="2127" w:type="dxa"/>
          </w:tcPr>
          <w:p w14:paraId="06E0656F" w14:textId="0C35372A" w:rsidR="00C0775B" w:rsidRPr="00C0775B" w:rsidRDefault="00C0775B" w:rsidP="00C0775B">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699FF63D" w14:textId="77777777" w:rsidR="00C0775B" w:rsidRPr="00C0775B" w:rsidRDefault="00C0775B" w:rsidP="00C0775B">
            <w:pPr>
              <w:spacing w:line="276" w:lineRule="auto"/>
            </w:pPr>
          </w:p>
        </w:tc>
      </w:tr>
      <w:tr w:rsidR="00C0775B" w:rsidRPr="00C0775B" w14:paraId="7DFC6A82" w14:textId="77777777" w:rsidTr="00B63840">
        <w:trPr>
          <w:trHeight w:val="427"/>
        </w:trPr>
        <w:tc>
          <w:tcPr>
            <w:tcW w:w="2127" w:type="dxa"/>
            <w:tcBorders>
              <w:right w:val="single" w:sz="4" w:space="0" w:color="auto"/>
            </w:tcBorders>
          </w:tcPr>
          <w:p w14:paraId="4AA8D2FE" w14:textId="77777777" w:rsidR="00C0775B" w:rsidRPr="00C0775B" w:rsidRDefault="00C0775B" w:rsidP="00C0775B">
            <w:pPr>
              <w:spacing w:line="276" w:lineRule="auto"/>
              <w:ind w:leftChars="-49" w:left="-108"/>
              <w:jc w:val="left"/>
            </w:pPr>
            <w:r w:rsidRPr="00C0775B">
              <w:rPr>
                <w:rFonts w:hint="eastAsia"/>
              </w:rPr>
              <w:t>（２）所　在　地</w:t>
            </w:r>
          </w:p>
        </w:tc>
        <w:tc>
          <w:tcPr>
            <w:tcW w:w="6549" w:type="dxa"/>
            <w:tcBorders>
              <w:left w:val="single" w:sz="4" w:space="0" w:color="auto"/>
            </w:tcBorders>
          </w:tcPr>
          <w:p w14:paraId="49B348CB" w14:textId="77777777" w:rsidR="00C0775B" w:rsidRPr="00C0775B" w:rsidRDefault="00C0775B" w:rsidP="00C0775B">
            <w:pPr>
              <w:spacing w:line="276" w:lineRule="auto"/>
            </w:pPr>
          </w:p>
        </w:tc>
      </w:tr>
      <w:tr w:rsidR="0035325E" w:rsidRPr="00C0775B" w14:paraId="25916035" w14:textId="77777777" w:rsidTr="00B63840">
        <w:trPr>
          <w:trHeight w:val="277"/>
        </w:trPr>
        <w:tc>
          <w:tcPr>
            <w:tcW w:w="8676" w:type="dxa"/>
            <w:gridSpan w:val="2"/>
            <w:tcBorders>
              <w:bottom w:val="single" w:sz="4" w:space="0" w:color="auto"/>
            </w:tcBorders>
          </w:tcPr>
          <w:p w14:paraId="578F0A77" w14:textId="77777777" w:rsidR="0035325E" w:rsidRPr="00C0775B" w:rsidRDefault="0035325E" w:rsidP="00C0775B">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5D6729E9" w14:textId="77777777" w:rsidTr="00B63840">
        <w:tc>
          <w:tcPr>
            <w:tcW w:w="2127" w:type="dxa"/>
            <w:vMerge w:val="restart"/>
            <w:tcBorders>
              <w:top w:val="single" w:sz="4" w:space="0" w:color="auto"/>
              <w:right w:val="single" w:sz="4" w:space="0" w:color="auto"/>
            </w:tcBorders>
          </w:tcPr>
          <w:p w14:paraId="5524971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7C50BEB" w14:textId="77777777" w:rsidR="00DA5991" w:rsidRPr="00C0775B" w:rsidRDefault="00DA5991" w:rsidP="0035325E">
            <w:pPr>
              <w:spacing w:line="276" w:lineRule="auto"/>
              <w:ind w:leftChars="-49" w:left="-108"/>
            </w:pPr>
            <w:r w:rsidRPr="00C0775B">
              <w:rPr>
                <w:rFonts w:hint="eastAsia"/>
              </w:rPr>
              <w:t>（氏名）</w:t>
            </w:r>
          </w:p>
        </w:tc>
      </w:tr>
      <w:tr w:rsidR="00DA5991" w:rsidRPr="00C0775B" w14:paraId="5A2905FC" w14:textId="77777777" w:rsidTr="00B63840">
        <w:tc>
          <w:tcPr>
            <w:tcW w:w="2127" w:type="dxa"/>
            <w:vMerge/>
            <w:tcBorders>
              <w:right w:val="single" w:sz="4" w:space="0" w:color="auto"/>
            </w:tcBorders>
          </w:tcPr>
          <w:p w14:paraId="59BFAD1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95FC583" w14:textId="77777777" w:rsidR="00DA5991" w:rsidRPr="00C0775B" w:rsidRDefault="00DA5991" w:rsidP="0035325E">
            <w:pPr>
              <w:spacing w:line="276" w:lineRule="auto"/>
              <w:ind w:leftChars="-49" w:left="-108"/>
            </w:pPr>
            <w:r w:rsidRPr="00C0775B">
              <w:rPr>
                <w:rFonts w:hint="eastAsia"/>
              </w:rPr>
              <w:t>（所属・役職）</w:t>
            </w:r>
          </w:p>
        </w:tc>
      </w:tr>
      <w:tr w:rsidR="00DA5991" w:rsidRPr="00C0775B" w14:paraId="75B77862" w14:textId="77777777" w:rsidTr="00B63840">
        <w:tc>
          <w:tcPr>
            <w:tcW w:w="2127" w:type="dxa"/>
            <w:vMerge/>
            <w:tcBorders>
              <w:right w:val="single" w:sz="4" w:space="0" w:color="auto"/>
            </w:tcBorders>
          </w:tcPr>
          <w:p w14:paraId="72D774C1"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EA6F2A5" w14:textId="77777777" w:rsidR="00DA5991" w:rsidRPr="00C0775B" w:rsidRDefault="00DA5991" w:rsidP="0035325E">
            <w:pPr>
              <w:spacing w:line="276" w:lineRule="auto"/>
              <w:ind w:leftChars="-49" w:left="-108"/>
            </w:pPr>
            <w:r w:rsidRPr="00C0775B">
              <w:rPr>
                <w:rFonts w:hint="eastAsia"/>
              </w:rPr>
              <w:t>（電話番号）</w:t>
            </w:r>
          </w:p>
        </w:tc>
      </w:tr>
      <w:tr w:rsidR="00DA5991" w:rsidRPr="00C0775B" w14:paraId="1B6E21A7" w14:textId="77777777" w:rsidTr="00B63840">
        <w:tc>
          <w:tcPr>
            <w:tcW w:w="2127" w:type="dxa"/>
            <w:vMerge/>
            <w:tcBorders>
              <w:right w:val="single" w:sz="4" w:space="0" w:color="auto"/>
            </w:tcBorders>
          </w:tcPr>
          <w:p w14:paraId="1A923CA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tcBorders>
          </w:tcPr>
          <w:p w14:paraId="772D2EED" w14:textId="77777777" w:rsidR="00DA5991" w:rsidRPr="00C0775B" w:rsidRDefault="00DA5991" w:rsidP="0035325E">
            <w:pPr>
              <w:spacing w:line="276" w:lineRule="auto"/>
              <w:ind w:leftChars="-49" w:left="-108"/>
            </w:pPr>
            <w:r w:rsidRPr="00C0775B">
              <w:rPr>
                <w:rFonts w:hint="eastAsia"/>
              </w:rPr>
              <w:t>（電子メールアドレス）</w:t>
            </w:r>
          </w:p>
        </w:tc>
      </w:tr>
      <w:tr w:rsidR="00DA5991" w:rsidRPr="00C0775B" w14:paraId="08D07A50" w14:textId="77777777" w:rsidTr="00B63840">
        <w:tc>
          <w:tcPr>
            <w:tcW w:w="2127" w:type="dxa"/>
            <w:vMerge w:val="restart"/>
            <w:tcBorders>
              <w:right w:val="single" w:sz="4" w:space="0" w:color="auto"/>
            </w:tcBorders>
          </w:tcPr>
          <w:p w14:paraId="6B0DB857"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865D60C" w14:textId="77777777" w:rsidR="00DA5991" w:rsidRPr="00C0775B" w:rsidRDefault="00DA5991" w:rsidP="00C0775B">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5D14853" w14:textId="77777777" w:rsidR="00DA5991" w:rsidRPr="00C0775B" w:rsidRDefault="00DA5991" w:rsidP="00C0775B">
            <w:pPr>
              <w:spacing w:line="276" w:lineRule="auto"/>
              <w:ind w:leftChars="-49" w:left="-108"/>
            </w:pPr>
            <w:r w:rsidRPr="00C0775B">
              <w:rPr>
                <w:rFonts w:hint="eastAsia"/>
              </w:rPr>
              <w:t>（氏名）</w:t>
            </w:r>
          </w:p>
        </w:tc>
      </w:tr>
      <w:tr w:rsidR="00DA5991" w:rsidRPr="00C0775B" w14:paraId="25BEAC12" w14:textId="77777777" w:rsidTr="00B63840">
        <w:tc>
          <w:tcPr>
            <w:tcW w:w="2127" w:type="dxa"/>
            <w:vMerge/>
            <w:tcBorders>
              <w:right w:val="single" w:sz="4" w:space="0" w:color="auto"/>
            </w:tcBorders>
          </w:tcPr>
          <w:p w14:paraId="40F10097"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8B07D2A" w14:textId="77777777" w:rsidR="00DA5991" w:rsidRPr="00C0775B" w:rsidRDefault="00DA5991" w:rsidP="00C0775B">
            <w:pPr>
              <w:spacing w:line="276" w:lineRule="auto"/>
              <w:ind w:leftChars="-49" w:left="-108"/>
            </w:pPr>
            <w:r w:rsidRPr="00C0775B">
              <w:rPr>
                <w:rFonts w:hint="eastAsia"/>
              </w:rPr>
              <w:t>（所属・役職）</w:t>
            </w:r>
          </w:p>
        </w:tc>
      </w:tr>
      <w:tr w:rsidR="00DA5991" w:rsidRPr="00C0775B" w14:paraId="52084516" w14:textId="77777777" w:rsidTr="00B63840">
        <w:trPr>
          <w:trHeight w:val="315"/>
        </w:trPr>
        <w:tc>
          <w:tcPr>
            <w:tcW w:w="2127" w:type="dxa"/>
            <w:vMerge/>
            <w:tcBorders>
              <w:right w:val="single" w:sz="4" w:space="0" w:color="auto"/>
            </w:tcBorders>
          </w:tcPr>
          <w:p w14:paraId="1EDBF31A"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709E7A3" w14:textId="77777777" w:rsidR="00DA5991" w:rsidRPr="00C0775B" w:rsidRDefault="00DA5991" w:rsidP="00C0775B">
            <w:pPr>
              <w:spacing w:line="276" w:lineRule="auto"/>
              <w:ind w:leftChars="-49" w:left="-108"/>
            </w:pPr>
            <w:r w:rsidRPr="00C0775B">
              <w:rPr>
                <w:rFonts w:hint="eastAsia"/>
              </w:rPr>
              <w:t>（電話番号）</w:t>
            </w:r>
          </w:p>
        </w:tc>
      </w:tr>
      <w:tr w:rsidR="00DA5991" w:rsidRPr="00C0775B" w14:paraId="74F92344" w14:textId="77777777" w:rsidTr="00B63840">
        <w:tc>
          <w:tcPr>
            <w:tcW w:w="2127" w:type="dxa"/>
            <w:vMerge/>
            <w:tcBorders>
              <w:bottom w:val="single" w:sz="4" w:space="0" w:color="auto"/>
              <w:right w:val="single" w:sz="4" w:space="0" w:color="auto"/>
            </w:tcBorders>
          </w:tcPr>
          <w:p w14:paraId="224F33FC" w14:textId="77777777" w:rsidR="00DA5991" w:rsidRPr="00C0775B" w:rsidRDefault="00DA5991" w:rsidP="00C0775B">
            <w:pPr>
              <w:spacing w:line="276" w:lineRule="auto"/>
            </w:pPr>
          </w:p>
        </w:tc>
        <w:tc>
          <w:tcPr>
            <w:tcW w:w="6549" w:type="dxa"/>
            <w:tcBorders>
              <w:top w:val="dotted" w:sz="4" w:space="0" w:color="auto"/>
              <w:left w:val="single" w:sz="4" w:space="0" w:color="auto"/>
              <w:bottom w:val="single" w:sz="4" w:space="0" w:color="auto"/>
            </w:tcBorders>
          </w:tcPr>
          <w:p w14:paraId="538A1FF7" w14:textId="77777777" w:rsidR="00DA5991" w:rsidRPr="00C0775B" w:rsidRDefault="00DA5991" w:rsidP="00C0775B">
            <w:pPr>
              <w:spacing w:line="276" w:lineRule="auto"/>
              <w:ind w:leftChars="-49" w:left="-108"/>
            </w:pPr>
            <w:r w:rsidRPr="00C0775B">
              <w:rPr>
                <w:rFonts w:hint="eastAsia"/>
              </w:rPr>
              <w:t>（電子メールアドレス）</w:t>
            </w:r>
          </w:p>
        </w:tc>
      </w:tr>
    </w:tbl>
    <w:p w14:paraId="14CACE0F" w14:textId="77777777" w:rsidR="00C0775B" w:rsidRDefault="00C0775B" w:rsidP="0035325E"/>
    <w:p w14:paraId="434FCDB8" w14:textId="77777777" w:rsidR="00314706" w:rsidRPr="00C0775B" w:rsidRDefault="00314706" w:rsidP="00314706"/>
    <w:p w14:paraId="6793F57E"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314706" w:rsidRPr="006F25CD" w14:paraId="22A48ACE" w14:textId="77777777" w:rsidTr="00B63840">
        <w:tc>
          <w:tcPr>
            <w:tcW w:w="702" w:type="dxa"/>
            <w:vAlign w:val="center"/>
          </w:tcPr>
          <w:p w14:paraId="323DC0F6"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06205D36" w14:textId="77777777" w:rsidR="00314706" w:rsidRPr="006F25CD" w:rsidRDefault="00314706" w:rsidP="00ED200F">
            <w:pPr>
              <w:jc w:val="center"/>
              <w:rPr>
                <w:sz w:val="21"/>
                <w:szCs w:val="21"/>
              </w:rPr>
            </w:pPr>
            <w:r>
              <w:rPr>
                <w:rFonts w:hint="eastAsia"/>
                <w:sz w:val="21"/>
                <w:szCs w:val="21"/>
              </w:rPr>
              <w:t>証言</w:t>
            </w:r>
            <w:r w:rsidRPr="006F25CD">
              <w:rPr>
                <w:rFonts w:hint="eastAsia"/>
                <w:sz w:val="21"/>
                <w:szCs w:val="21"/>
              </w:rPr>
              <w:t>により証明しようとする事実</w:t>
            </w:r>
          </w:p>
        </w:tc>
      </w:tr>
      <w:tr w:rsidR="00314706" w:rsidRPr="006F25CD" w14:paraId="2DE806ED" w14:textId="77777777" w:rsidTr="00B63840">
        <w:tc>
          <w:tcPr>
            <w:tcW w:w="702" w:type="dxa"/>
          </w:tcPr>
          <w:p w14:paraId="1D6DBE6E"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162F4147" w14:textId="77777777" w:rsidR="00314706" w:rsidRPr="006F25CD" w:rsidRDefault="00314706" w:rsidP="00ED200F">
            <w:pPr>
              <w:rPr>
                <w:sz w:val="21"/>
                <w:szCs w:val="21"/>
              </w:rPr>
            </w:pPr>
          </w:p>
        </w:tc>
      </w:tr>
      <w:tr w:rsidR="00314706" w:rsidRPr="006F25CD" w14:paraId="38A3EB70" w14:textId="77777777" w:rsidTr="00B63840">
        <w:tc>
          <w:tcPr>
            <w:tcW w:w="702" w:type="dxa"/>
          </w:tcPr>
          <w:p w14:paraId="395E8C89"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7B4246D2" w14:textId="77777777" w:rsidR="00314706" w:rsidRPr="006F25CD" w:rsidRDefault="00314706" w:rsidP="00ED200F">
            <w:pPr>
              <w:rPr>
                <w:sz w:val="21"/>
                <w:szCs w:val="21"/>
              </w:rPr>
            </w:pPr>
          </w:p>
        </w:tc>
      </w:tr>
      <w:tr w:rsidR="00314706" w:rsidRPr="006F25CD" w14:paraId="27404356" w14:textId="77777777" w:rsidTr="00B63840">
        <w:tc>
          <w:tcPr>
            <w:tcW w:w="702" w:type="dxa"/>
          </w:tcPr>
          <w:p w14:paraId="038BF8FD"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BDBB876" w14:textId="77777777" w:rsidR="00314706" w:rsidRPr="006F25CD" w:rsidRDefault="00314706" w:rsidP="00ED200F">
            <w:pPr>
              <w:rPr>
                <w:sz w:val="21"/>
                <w:szCs w:val="21"/>
              </w:rPr>
            </w:pPr>
          </w:p>
        </w:tc>
      </w:tr>
      <w:tr w:rsidR="00314706" w:rsidRPr="006F25CD" w14:paraId="0A50B7A8" w14:textId="77777777" w:rsidTr="00B63840">
        <w:tc>
          <w:tcPr>
            <w:tcW w:w="702" w:type="dxa"/>
          </w:tcPr>
          <w:p w14:paraId="6764041F"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02FEF6DA" w14:textId="77777777" w:rsidR="00314706" w:rsidRPr="006F25CD" w:rsidRDefault="00314706" w:rsidP="00ED200F">
            <w:pPr>
              <w:rPr>
                <w:sz w:val="21"/>
                <w:szCs w:val="21"/>
              </w:rPr>
            </w:pPr>
          </w:p>
        </w:tc>
      </w:tr>
      <w:tr w:rsidR="00314706" w:rsidRPr="006F25CD" w14:paraId="556469A9" w14:textId="77777777" w:rsidTr="00B63840">
        <w:tc>
          <w:tcPr>
            <w:tcW w:w="702" w:type="dxa"/>
          </w:tcPr>
          <w:p w14:paraId="55A24CD3"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4E6A0C3D" w14:textId="77777777" w:rsidR="00314706" w:rsidRPr="006F25CD" w:rsidRDefault="00314706" w:rsidP="00ED200F">
            <w:pPr>
              <w:rPr>
                <w:sz w:val="21"/>
                <w:szCs w:val="21"/>
              </w:rPr>
            </w:pPr>
          </w:p>
        </w:tc>
      </w:tr>
      <w:tr w:rsidR="00314706" w:rsidRPr="006F25CD" w14:paraId="46C077FA" w14:textId="77777777" w:rsidTr="00B63840">
        <w:tc>
          <w:tcPr>
            <w:tcW w:w="702" w:type="dxa"/>
          </w:tcPr>
          <w:p w14:paraId="083648A5"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258DAA06" w14:textId="77777777" w:rsidR="00314706" w:rsidRPr="006F25CD" w:rsidRDefault="00314706" w:rsidP="00ED200F">
            <w:pPr>
              <w:rPr>
                <w:sz w:val="21"/>
                <w:szCs w:val="21"/>
              </w:rPr>
            </w:pPr>
          </w:p>
        </w:tc>
      </w:tr>
      <w:tr w:rsidR="00314706" w:rsidRPr="006F25CD" w14:paraId="49B0B287" w14:textId="77777777" w:rsidTr="00B63840">
        <w:tc>
          <w:tcPr>
            <w:tcW w:w="702" w:type="dxa"/>
          </w:tcPr>
          <w:p w14:paraId="60C79CD1" w14:textId="29AA997D" w:rsidR="00314706" w:rsidRPr="006F25CD" w:rsidRDefault="00314706" w:rsidP="00ED200F">
            <w:pPr>
              <w:jc w:val="center"/>
              <w:rPr>
                <w:sz w:val="21"/>
                <w:szCs w:val="21"/>
              </w:rPr>
            </w:pPr>
          </w:p>
        </w:tc>
        <w:tc>
          <w:tcPr>
            <w:tcW w:w="7974" w:type="dxa"/>
          </w:tcPr>
          <w:p w14:paraId="64D7E673" w14:textId="77777777" w:rsidR="00314706" w:rsidRPr="006F25CD" w:rsidRDefault="00314706" w:rsidP="00ED200F">
            <w:pPr>
              <w:rPr>
                <w:sz w:val="21"/>
                <w:szCs w:val="21"/>
              </w:rPr>
            </w:pPr>
          </w:p>
        </w:tc>
      </w:tr>
    </w:tbl>
    <w:p w14:paraId="1ABDBC56" w14:textId="77777777" w:rsidR="00314706" w:rsidRDefault="00314706" w:rsidP="00314706"/>
    <w:p w14:paraId="7BEEFA2B" w14:textId="77777777" w:rsidR="0035325E" w:rsidRDefault="0035325E" w:rsidP="0035325E"/>
    <w:p w14:paraId="2D3D7D05" w14:textId="77777777" w:rsidR="00D372D7" w:rsidRPr="00A36E76" w:rsidRDefault="00D372D7" w:rsidP="00CB70AF"/>
    <w:p w14:paraId="2AF1FACA" w14:textId="77777777" w:rsidR="002E46CD" w:rsidRPr="009A6E8F" w:rsidRDefault="002E46CD" w:rsidP="00B6300C"/>
    <w:sectPr w:rsidR="002E46CD" w:rsidRPr="009A6E8F" w:rsidSect="004035C6">
      <w:footerReference w:type="default" r:id="rId8"/>
      <w:pgSz w:w="11906" w:h="16838" w:code="9"/>
      <w:pgMar w:top="1077" w:right="1418" w:bottom="1077" w:left="1418" w:header="284" w:footer="284" w:gutter="0"/>
      <w:pgNumType w:fmt="numberInDash" w:start="26"/>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3A9E8" w14:textId="77777777" w:rsidR="00B078C6" w:rsidRDefault="00B078C6" w:rsidP="003C0825">
      <w:r>
        <w:separator/>
      </w:r>
    </w:p>
  </w:endnote>
  <w:endnote w:type="continuationSeparator" w:id="0">
    <w:p w14:paraId="58FEF7A2" w14:textId="77777777" w:rsidR="00B078C6" w:rsidRDefault="00B078C6" w:rsidP="003C0825">
      <w:r>
        <w:continuationSeparator/>
      </w:r>
    </w:p>
  </w:endnote>
  <w:endnote w:type="continuationNotice" w:id="1">
    <w:p w14:paraId="6033E3DE" w14:textId="77777777" w:rsidR="00B078C6" w:rsidRDefault="00B078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48928"/>
      <w:docPartObj>
        <w:docPartGallery w:val="Page Numbers (Bottom of Page)"/>
        <w:docPartUnique/>
      </w:docPartObj>
    </w:sdtPr>
    <w:sdtContent>
      <w:p w14:paraId="49B1ED47" w14:textId="61591CE0" w:rsidR="00200AA2" w:rsidRDefault="00200AA2">
        <w:pPr>
          <w:pStyle w:val="a5"/>
          <w:jc w:val="center"/>
        </w:pPr>
        <w:r>
          <w:fldChar w:fldCharType="begin"/>
        </w:r>
        <w:r>
          <w:instrText>PAGE   \* MERGEFORMAT</w:instrText>
        </w:r>
        <w:r>
          <w:fldChar w:fldCharType="separate"/>
        </w:r>
        <w:r w:rsidR="00597A76" w:rsidRPr="00597A76">
          <w:rPr>
            <w:noProof/>
            <w:lang w:val="ja-JP"/>
          </w:rPr>
          <w:t>-</w:t>
        </w:r>
        <w:r w:rsidR="00597A76">
          <w:rPr>
            <w:noProof/>
          </w:rPr>
          <w:t xml:space="preserve"> 24 -</w:t>
        </w:r>
        <w:r>
          <w:fldChar w:fldCharType="end"/>
        </w:r>
      </w:p>
    </w:sdtContent>
  </w:sdt>
  <w:p w14:paraId="6CCB7D5A" w14:textId="2178BF26" w:rsidR="00200AA2" w:rsidRPr="00140458" w:rsidRDefault="00200AA2"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96617" w14:textId="77777777" w:rsidR="00B078C6" w:rsidRDefault="00B078C6" w:rsidP="003C0825">
      <w:r>
        <w:separator/>
      </w:r>
    </w:p>
  </w:footnote>
  <w:footnote w:type="continuationSeparator" w:id="0">
    <w:p w14:paraId="7578FFA7" w14:textId="77777777" w:rsidR="00B078C6" w:rsidRDefault="00B078C6" w:rsidP="003C0825">
      <w:r>
        <w:continuationSeparator/>
      </w:r>
    </w:p>
  </w:footnote>
  <w:footnote w:type="continuationNotice" w:id="1">
    <w:p w14:paraId="6A544DBA" w14:textId="77777777" w:rsidR="00B078C6" w:rsidRDefault="00B078C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1170023271">
    <w:abstractNumId w:val="30"/>
  </w:num>
  <w:num w:numId="2" w16cid:durableId="1282610981">
    <w:abstractNumId w:val="16"/>
  </w:num>
  <w:num w:numId="3" w16cid:durableId="330106675">
    <w:abstractNumId w:val="28"/>
  </w:num>
  <w:num w:numId="4" w16cid:durableId="1281836076">
    <w:abstractNumId w:val="27"/>
  </w:num>
  <w:num w:numId="5" w16cid:durableId="2138138288">
    <w:abstractNumId w:val="19"/>
  </w:num>
  <w:num w:numId="6" w16cid:durableId="1685744605">
    <w:abstractNumId w:val="10"/>
  </w:num>
  <w:num w:numId="7" w16cid:durableId="382096425">
    <w:abstractNumId w:val="12"/>
  </w:num>
  <w:num w:numId="8" w16cid:durableId="177357472">
    <w:abstractNumId w:val="20"/>
  </w:num>
  <w:num w:numId="9" w16cid:durableId="886526397">
    <w:abstractNumId w:val="33"/>
  </w:num>
  <w:num w:numId="10" w16cid:durableId="864900788">
    <w:abstractNumId w:val="22"/>
  </w:num>
  <w:num w:numId="11" w16cid:durableId="642782090">
    <w:abstractNumId w:val="35"/>
  </w:num>
  <w:num w:numId="12" w16cid:durableId="2125491439">
    <w:abstractNumId w:val="31"/>
  </w:num>
  <w:num w:numId="13" w16cid:durableId="1305817075">
    <w:abstractNumId w:val="0"/>
  </w:num>
  <w:num w:numId="14" w16cid:durableId="179971723">
    <w:abstractNumId w:val="29"/>
  </w:num>
  <w:num w:numId="15" w16cid:durableId="1843204165">
    <w:abstractNumId w:val="8"/>
  </w:num>
  <w:num w:numId="16" w16cid:durableId="1652295859">
    <w:abstractNumId w:val="18"/>
  </w:num>
  <w:num w:numId="17" w16cid:durableId="964505859">
    <w:abstractNumId w:val="6"/>
  </w:num>
  <w:num w:numId="18" w16cid:durableId="252320716">
    <w:abstractNumId w:val="23"/>
  </w:num>
  <w:num w:numId="19" w16cid:durableId="1316059080">
    <w:abstractNumId w:val="2"/>
  </w:num>
  <w:num w:numId="20" w16cid:durableId="798843622">
    <w:abstractNumId w:val="32"/>
  </w:num>
  <w:num w:numId="21" w16cid:durableId="121971130">
    <w:abstractNumId w:val="26"/>
  </w:num>
  <w:num w:numId="22" w16cid:durableId="13771004">
    <w:abstractNumId w:val="17"/>
  </w:num>
  <w:num w:numId="23" w16cid:durableId="424957270">
    <w:abstractNumId w:val="14"/>
  </w:num>
  <w:num w:numId="24" w16cid:durableId="759257083">
    <w:abstractNumId w:val="21"/>
  </w:num>
  <w:num w:numId="25" w16cid:durableId="1948342636">
    <w:abstractNumId w:val="7"/>
  </w:num>
  <w:num w:numId="26" w16cid:durableId="738787536">
    <w:abstractNumId w:val="5"/>
  </w:num>
  <w:num w:numId="27" w16cid:durableId="918368858">
    <w:abstractNumId w:val="13"/>
  </w:num>
  <w:num w:numId="28" w16cid:durableId="349337606">
    <w:abstractNumId w:val="9"/>
  </w:num>
  <w:num w:numId="29" w16cid:durableId="1887838114">
    <w:abstractNumId w:val="4"/>
  </w:num>
  <w:num w:numId="30" w16cid:durableId="1069572919">
    <w:abstractNumId w:val="3"/>
  </w:num>
  <w:num w:numId="31" w16cid:durableId="3984772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47561983">
    <w:abstractNumId w:val="25"/>
  </w:num>
  <w:num w:numId="33" w16cid:durableId="704014879">
    <w:abstractNumId w:val="34"/>
  </w:num>
  <w:num w:numId="34" w16cid:durableId="92239838">
    <w:abstractNumId w:val="11"/>
  </w:num>
  <w:num w:numId="35" w16cid:durableId="1157920021">
    <w:abstractNumId w:val="36"/>
  </w:num>
  <w:num w:numId="36" w16cid:durableId="1286307157">
    <w:abstractNumId w:val="15"/>
  </w:num>
  <w:num w:numId="37" w16cid:durableId="976373537">
    <w:abstractNumId w:val="24"/>
  </w:num>
  <w:num w:numId="38" w16cid:durableId="58006527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作成者">
    <w15:presenceInfo w15:providerId="None" w15:userId="作成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6D7"/>
    <w:rsid w:val="00006522"/>
    <w:rsid w:val="00007B8E"/>
    <w:rsid w:val="00007CCB"/>
    <w:rsid w:val="000106E5"/>
    <w:rsid w:val="00011EF1"/>
    <w:rsid w:val="000132A6"/>
    <w:rsid w:val="0001354B"/>
    <w:rsid w:val="0001549C"/>
    <w:rsid w:val="000168A4"/>
    <w:rsid w:val="0001791E"/>
    <w:rsid w:val="00021B68"/>
    <w:rsid w:val="0002217E"/>
    <w:rsid w:val="000243B8"/>
    <w:rsid w:val="00024BF6"/>
    <w:rsid w:val="00026B2C"/>
    <w:rsid w:val="00027B68"/>
    <w:rsid w:val="00030AA6"/>
    <w:rsid w:val="00031F9C"/>
    <w:rsid w:val="00033470"/>
    <w:rsid w:val="000348FA"/>
    <w:rsid w:val="00037079"/>
    <w:rsid w:val="000410E1"/>
    <w:rsid w:val="000419B3"/>
    <w:rsid w:val="00041A39"/>
    <w:rsid w:val="00043420"/>
    <w:rsid w:val="00047742"/>
    <w:rsid w:val="000478A6"/>
    <w:rsid w:val="00047EA9"/>
    <w:rsid w:val="00050166"/>
    <w:rsid w:val="000506E8"/>
    <w:rsid w:val="000511B6"/>
    <w:rsid w:val="00051322"/>
    <w:rsid w:val="000533F5"/>
    <w:rsid w:val="000543F1"/>
    <w:rsid w:val="000549A1"/>
    <w:rsid w:val="00054FD2"/>
    <w:rsid w:val="0005518F"/>
    <w:rsid w:val="00055623"/>
    <w:rsid w:val="00056741"/>
    <w:rsid w:val="0006018F"/>
    <w:rsid w:val="0006228B"/>
    <w:rsid w:val="00062438"/>
    <w:rsid w:val="00064CE8"/>
    <w:rsid w:val="00065B62"/>
    <w:rsid w:val="00066008"/>
    <w:rsid w:val="00066972"/>
    <w:rsid w:val="00067495"/>
    <w:rsid w:val="00067990"/>
    <w:rsid w:val="00070362"/>
    <w:rsid w:val="00075E9A"/>
    <w:rsid w:val="000765F9"/>
    <w:rsid w:val="00077267"/>
    <w:rsid w:val="00077B38"/>
    <w:rsid w:val="00082935"/>
    <w:rsid w:val="00082C5D"/>
    <w:rsid w:val="00083B32"/>
    <w:rsid w:val="00083BCF"/>
    <w:rsid w:val="000840A4"/>
    <w:rsid w:val="00084317"/>
    <w:rsid w:val="000846DA"/>
    <w:rsid w:val="0008656A"/>
    <w:rsid w:val="0009111E"/>
    <w:rsid w:val="000928CE"/>
    <w:rsid w:val="00093182"/>
    <w:rsid w:val="000941BB"/>
    <w:rsid w:val="00094944"/>
    <w:rsid w:val="000953ED"/>
    <w:rsid w:val="000966B6"/>
    <w:rsid w:val="000A2A35"/>
    <w:rsid w:val="000A2EF9"/>
    <w:rsid w:val="000A524B"/>
    <w:rsid w:val="000A5F60"/>
    <w:rsid w:val="000A79E3"/>
    <w:rsid w:val="000A7CC6"/>
    <w:rsid w:val="000B1CFE"/>
    <w:rsid w:val="000B23AE"/>
    <w:rsid w:val="000B3E34"/>
    <w:rsid w:val="000B52B1"/>
    <w:rsid w:val="000B5B18"/>
    <w:rsid w:val="000B6DB6"/>
    <w:rsid w:val="000B6FB5"/>
    <w:rsid w:val="000C1AA1"/>
    <w:rsid w:val="000C2FAF"/>
    <w:rsid w:val="000C47E4"/>
    <w:rsid w:val="000C617F"/>
    <w:rsid w:val="000C65EC"/>
    <w:rsid w:val="000C68E2"/>
    <w:rsid w:val="000C7FF1"/>
    <w:rsid w:val="000D1586"/>
    <w:rsid w:val="000D4CFB"/>
    <w:rsid w:val="000D676E"/>
    <w:rsid w:val="000D753A"/>
    <w:rsid w:val="000E2E96"/>
    <w:rsid w:val="000E4402"/>
    <w:rsid w:val="000F20DA"/>
    <w:rsid w:val="000F2ED1"/>
    <w:rsid w:val="000F2F68"/>
    <w:rsid w:val="000F319C"/>
    <w:rsid w:val="000F4822"/>
    <w:rsid w:val="000F75E3"/>
    <w:rsid w:val="00100141"/>
    <w:rsid w:val="00100CCD"/>
    <w:rsid w:val="00101A40"/>
    <w:rsid w:val="00102D23"/>
    <w:rsid w:val="00105C87"/>
    <w:rsid w:val="0010739D"/>
    <w:rsid w:val="00110DE3"/>
    <w:rsid w:val="001111E0"/>
    <w:rsid w:val="00111223"/>
    <w:rsid w:val="0011189D"/>
    <w:rsid w:val="00111EFE"/>
    <w:rsid w:val="00111F91"/>
    <w:rsid w:val="0011232F"/>
    <w:rsid w:val="00112418"/>
    <w:rsid w:val="00112CE1"/>
    <w:rsid w:val="001145E4"/>
    <w:rsid w:val="001215D5"/>
    <w:rsid w:val="001222F6"/>
    <w:rsid w:val="00123C75"/>
    <w:rsid w:val="0012438C"/>
    <w:rsid w:val="0012558A"/>
    <w:rsid w:val="00126557"/>
    <w:rsid w:val="00126EFC"/>
    <w:rsid w:val="00130837"/>
    <w:rsid w:val="001309F3"/>
    <w:rsid w:val="001324B1"/>
    <w:rsid w:val="00134615"/>
    <w:rsid w:val="00134D9B"/>
    <w:rsid w:val="00137508"/>
    <w:rsid w:val="00140458"/>
    <w:rsid w:val="0014301F"/>
    <w:rsid w:val="00144548"/>
    <w:rsid w:val="00147189"/>
    <w:rsid w:val="00150A2E"/>
    <w:rsid w:val="00151612"/>
    <w:rsid w:val="00152085"/>
    <w:rsid w:val="00154352"/>
    <w:rsid w:val="00154A27"/>
    <w:rsid w:val="00155AA0"/>
    <w:rsid w:val="001572AF"/>
    <w:rsid w:val="001609AE"/>
    <w:rsid w:val="00161C38"/>
    <w:rsid w:val="0016230C"/>
    <w:rsid w:val="0016234E"/>
    <w:rsid w:val="0016274C"/>
    <w:rsid w:val="001633D9"/>
    <w:rsid w:val="0016418D"/>
    <w:rsid w:val="001646F7"/>
    <w:rsid w:val="00165BE2"/>
    <w:rsid w:val="001666CE"/>
    <w:rsid w:val="00167CF4"/>
    <w:rsid w:val="00170533"/>
    <w:rsid w:val="00170DE7"/>
    <w:rsid w:val="001715A7"/>
    <w:rsid w:val="00172857"/>
    <w:rsid w:val="00172DD1"/>
    <w:rsid w:val="0017672B"/>
    <w:rsid w:val="0018124A"/>
    <w:rsid w:val="00182331"/>
    <w:rsid w:val="001828BB"/>
    <w:rsid w:val="001855B5"/>
    <w:rsid w:val="00190A85"/>
    <w:rsid w:val="00191238"/>
    <w:rsid w:val="0019134B"/>
    <w:rsid w:val="00191F56"/>
    <w:rsid w:val="001946E4"/>
    <w:rsid w:val="001952A6"/>
    <w:rsid w:val="0019552E"/>
    <w:rsid w:val="00196E6E"/>
    <w:rsid w:val="001A121E"/>
    <w:rsid w:val="001A1C2B"/>
    <w:rsid w:val="001A3151"/>
    <w:rsid w:val="001A3DFC"/>
    <w:rsid w:val="001A686E"/>
    <w:rsid w:val="001A78C3"/>
    <w:rsid w:val="001B069D"/>
    <w:rsid w:val="001B0F87"/>
    <w:rsid w:val="001B178F"/>
    <w:rsid w:val="001B323B"/>
    <w:rsid w:val="001B381E"/>
    <w:rsid w:val="001B3A16"/>
    <w:rsid w:val="001B3F96"/>
    <w:rsid w:val="001B412A"/>
    <w:rsid w:val="001B6A2D"/>
    <w:rsid w:val="001B74DF"/>
    <w:rsid w:val="001B74EB"/>
    <w:rsid w:val="001C0322"/>
    <w:rsid w:val="001C0827"/>
    <w:rsid w:val="001C0DE0"/>
    <w:rsid w:val="001C53FD"/>
    <w:rsid w:val="001C6DCD"/>
    <w:rsid w:val="001C7366"/>
    <w:rsid w:val="001D7634"/>
    <w:rsid w:val="001E04A4"/>
    <w:rsid w:val="001E3D86"/>
    <w:rsid w:val="001E69DE"/>
    <w:rsid w:val="001E6A1E"/>
    <w:rsid w:val="001F0C7B"/>
    <w:rsid w:val="001F0F01"/>
    <w:rsid w:val="001F1A12"/>
    <w:rsid w:val="001F4586"/>
    <w:rsid w:val="001F4B3C"/>
    <w:rsid w:val="001F4CF2"/>
    <w:rsid w:val="001F56AD"/>
    <w:rsid w:val="001F6765"/>
    <w:rsid w:val="00200AA2"/>
    <w:rsid w:val="00203A5B"/>
    <w:rsid w:val="0020497C"/>
    <w:rsid w:val="00206FBF"/>
    <w:rsid w:val="00207E45"/>
    <w:rsid w:val="002110B1"/>
    <w:rsid w:val="00211D9F"/>
    <w:rsid w:val="0021331D"/>
    <w:rsid w:val="00213C43"/>
    <w:rsid w:val="002140C5"/>
    <w:rsid w:val="0021431D"/>
    <w:rsid w:val="002173DA"/>
    <w:rsid w:val="00223059"/>
    <w:rsid w:val="00226437"/>
    <w:rsid w:val="00231336"/>
    <w:rsid w:val="002344EA"/>
    <w:rsid w:val="00235950"/>
    <w:rsid w:val="00235DD3"/>
    <w:rsid w:val="00236274"/>
    <w:rsid w:val="00236EB9"/>
    <w:rsid w:val="002372B7"/>
    <w:rsid w:val="00237BC1"/>
    <w:rsid w:val="00244BDE"/>
    <w:rsid w:val="00244FB4"/>
    <w:rsid w:val="002459A9"/>
    <w:rsid w:val="00247748"/>
    <w:rsid w:val="00250EDA"/>
    <w:rsid w:val="00251DBD"/>
    <w:rsid w:val="00252024"/>
    <w:rsid w:val="00254286"/>
    <w:rsid w:val="002557A4"/>
    <w:rsid w:val="00255FC5"/>
    <w:rsid w:val="00257540"/>
    <w:rsid w:val="002577A0"/>
    <w:rsid w:val="00257C70"/>
    <w:rsid w:val="00257F2D"/>
    <w:rsid w:val="00260D60"/>
    <w:rsid w:val="002617BD"/>
    <w:rsid w:val="00263B0C"/>
    <w:rsid w:val="002657E0"/>
    <w:rsid w:val="00271FCD"/>
    <w:rsid w:val="00272BBE"/>
    <w:rsid w:val="00273E23"/>
    <w:rsid w:val="00274BBF"/>
    <w:rsid w:val="0027718B"/>
    <w:rsid w:val="002775C6"/>
    <w:rsid w:val="00280C94"/>
    <w:rsid w:val="00281636"/>
    <w:rsid w:val="00282D53"/>
    <w:rsid w:val="002842AE"/>
    <w:rsid w:val="002846D1"/>
    <w:rsid w:val="00284B3E"/>
    <w:rsid w:val="00285101"/>
    <w:rsid w:val="00285874"/>
    <w:rsid w:val="00286210"/>
    <w:rsid w:val="00287514"/>
    <w:rsid w:val="002912B9"/>
    <w:rsid w:val="00293639"/>
    <w:rsid w:val="00294213"/>
    <w:rsid w:val="002942F1"/>
    <w:rsid w:val="002955C0"/>
    <w:rsid w:val="00297EBE"/>
    <w:rsid w:val="00297EDB"/>
    <w:rsid w:val="002A11CD"/>
    <w:rsid w:val="002A4756"/>
    <w:rsid w:val="002A51A9"/>
    <w:rsid w:val="002A6EE7"/>
    <w:rsid w:val="002B1AA3"/>
    <w:rsid w:val="002B3344"/>
    <w:rsid w:val="002B4953"/>
    <w:rsid w:val="002B5AE7"/>
    <w:rsid w:val="002B5CF9"/>
    <w:rsid w:val="002B785A"/>
    <w:rsid w:val="002B7E0F"/>
    <w:rsid w:val="002C0018"/>
    <w:rsid w:val="002C240C"/>
    <w:rsid w:val="002C41D4"/>
    <w:rsid w:val="002C6B64"/>
    <w:rsid w:val="002D084E"/>
    <w:rsid w:val="002D1D6D"/>
    <w:rsid w:val="002D727D"/>
    <w:rsid w:val="002E09DB"/>
    <w:rsid w:val="002E1439"/>
    <w:rsid w:val="002E2285"/>
    <w:rsid w:val="002E3772"/>
    <w:rsid w:val="002E46CD"/>
    <w:rsid w:val="002E4F2F"/>
    <w:rsid w:val="002E5E39"/>
    <w:rsid w:val="002E734E"/>
    <w:rsid w:val="002E7C65"/>
    <w:rsid w:val="002F08FB"/>
    <w:rsid w:val="002F0BB3"/>
    <w:rsid w:val="002F0E10"/>
    <w:rsid w:val="002F46DF"/>
    <w:rsid w:val="002F512C"/>
    <w:rsid w:val="002F62B6"/>
    <w:rsid w:val="002F79E5"/>
    <w:rsid w:val="0030231B"/>
    <w:rsid w:val="00303EBC"/>
    <w:rsid w:val="00304B7E"/>
    <w:rsid w:val="00305B35"/>
    <w:rsid w:val="00306D62"/>
    <w:rsid w:val="0030762A"/>
    <w:rsid w:val="0030783C"/>
    <w:rsid w:val="00311A3C"/>
    <w:rsid w:val="00312FED"/>
    <w:rsid w:val="003132C2"/>
    <w:rsid w:val="0031350A"/>
    <w:rsid w:val="00314706"/>
    <w:rsid w:val="00316A41"/>
    <w:rsid w:val="0031713C"/>
    <w:rsid w:val="00317AE1"/>
    <w:rsid w:val="00317FC9"/>
    <w:rsid w:val="00320324"/>
    <w:rsid w:val="00321049"/>
    <w:rsid w:val="0032116D"/>
    <w:rsid w:val="003215AA"/>
    <w:rsid w:val="00322E43"/>
    <w:rsid w:val="0032414E"/>
    <w:rsid w:val="00326A85"/>
    <w:rsid w:val="00330A69"/>
    <w:rsid w:val="00330A9D"/>
    <w:rsid w:val="00331891"/>
    <w:rsid w:val="00333CE8"/>
    <w:rsid w:val="003340FE"/>
    <w:rsid w:val="00334D5B"/>
    <w:rsid w:val="00335389"/>
    <w:rsid w:val="00341CD7"/>
    <w:rsid w:val="0034280C"/>
    <w:rsid w:val="003444CA"/>
    <w:rsid w:val="0034585B"/>
    <w:rsid w:val="00345B5A"/>
    <w:rsid w:val="00345FC5"/>
    <w:rsid w:val="0035028D"/>
    <w:rsid w:val="00350DFB"/>
    <w:rsid w:val="00351F39"/>
    <w:rsid w:val="0035325E"/>
    <w:rsid w:val="003554C5"/>
    <w:rsid w:val="00361022"/>
    <w:rsid w:val="00361DF9"/>
    <w:rsid w:val="00361EDD"/>
    <w:rsid w:val="003623AB"/>
    <w:rsid w:val="00364EFA"/>
    <w:rsid w:val="00365770"/>
    <w:rsid w:val="0036583F"/>
    <w:rsid w:val="0036684B"/>
    <w:rsid w:val="00367205"/>
    <w:rsid w:val="0036743B"/>
    <w:rsid w:val="00371397"/>
    <w:rsid w:val="003723B5"/>
    <w:rsid w:val="00373397"/>
    <w:rsid w:val="00374EF6"/>
    <w:rsid w:val="00375A50"/>
    <w:rsid w:val="0037736E"/>
    <w:rsid w:val="003804E9"/>
    <w:rsid w:val="0038099C"/>
    <w:rsid w:val="0038517E"/>
    <w:rsid w:val="003856B1"/>
    <w:rsid w:val="00385EB2"/>
    <w:rsid w:val="00386E81"/>
    <w:rsid w:val="003878B7"/>
    <w:rsid w:val="00387E44"/>
    <w:rsid w:val="0039049F"/>
    <w:rsid w:val="003905C7"/>
    <w:rsid w:val="00390646"/>
    <w:rsid w:val="003909F1"/>
    <w:rsid w:val="00393078"/>
    <w:rsid w:val="003962EB"/>
    <w:rsid w:val="00397170"/>
    <w:rsid w:val="003973E8"/>
    <w:rsid w:val="00397711"/>
    <w:rsid w:val="00397E92"/>
    <w:rsid w:val="003A2B5A"/>
    <w:rsid w:val="003A331E"/>
    <w:rsid w:val="003A38DD"/>
    <w:rsid w:val="003A5728"/>
    <w:rsid w:val="003A6521"/>
    <w:rsid w:val="003B05AE"/>
    <w:rsid w:val="003B0D77"/>
    <w:rsid w:val="003B62E4"/>
    <w:rsid w:val="003C0825"/>
    <w:rsid w:val="003C0E23"/>
    <w:rsid w:val="003C1CA8"/>
    <w:rsid w:val="003C2E40"/>
    <w:rsid w:val="003C31CF"/>
    <w:rsid w:val="003C32ED"/>
    <w:rsid w:val="003C54CA"/>
    <w:rsid w:val="003C5B89"/>
    <w:rsid w:val="003C5D20"/>
    <w:rsid w:val="003C6060"/>
    <w:rsid w:val="003C6536"/>
    <w:rsid w:val="003D04CD"/>
    <w:rsid w:val="003D234D"/>
    <w:rsid w:val="003D2545"/>
    <w:rsid w:val="003D64A7"/>
    <w:rsid w:val="003E0ED3"/>
    <w:rsid w:val="003E1731"/>
    <w:rsid w:val="003E190C"/>
    <w:rsid w:val="003E4003"/>
    <w:rsid w:val="003E4981"/>
    <w:rsid w:val="003E5FF1"/>
    <w:rsid w:val="003E7064"/>
    <w:rsid w:val="003F1335"/>
    <w:rsid w:val="003F14DE"/>
    <w:rsid w:val="003F1C7B"/>
    <w:rsid w:val="003F5C70"/>
    <w:rsid w:val="003F64D3"/>
    <w:rsid w:val="003F73D2"/>
    <w:rsid w:val="004035C6"/>
    <w:rsid w:val="00403CFD"/>
    <w:rsid w:val="004062D9"/>
    <w:rsid w:val="00412051"/>
    <w:rsid w:val="0041376F"/>
    <w:rsid w:val="0041598D"/>
    <w:rsid w:val="00415C29"/>
    <w:rsid w:val="00416A08"/>
    <w:rsid w:val="00417833"/>
    <w:rsid w:val="00417D45"/>
    <w:rsid w:val="004206CE"/>
    <w:rsid w:val="00420D22"/>
    <w:rsid w:val="00425E49"/>
    <w:rsid w:val="00427DA2"/>
    <w:rsid w:val="00430499"/>
    <w:rsid w:val="00431FF4"/>
    <w:rsid w:val="004320C3"/>
    <w:rsid w:val="00434F20"/>
    <w:rsid w:val="004358E9"/>
    <w:rsid w:val="00435ED2"/>
    <w:rsid w:val="0043713C"/>
    <w:rsid w:val="0044209E"/>
    <w:rsid w:val="004431E8"/>
    <w:rsid w:val="00444049"/>
    <w:rsid w:val="00444DF0"/>
    <w:rsid w:val="004472DB"/>
    <w:rsid w:val="00447A28"/>
    <w:rsid w:val="004504C7"/>
    <w:rsid w:val="00450573"/>
    <w:rsid w:val="004505B0"/>
    <w:rsid w:val="004517C2"/>
    <w:rsid w:val="00451A0B"/>
    <w:rsid w:val="00452367"/>
    <w:rsid w:val="004524DF"/>
    <w:rsid w:val="00454582"/>
    <w:rsid w:val="00456125"/>
    <w:rsid w:val="004563CC"/>
    <w:rsid w:val="004569EB"/>
    <w:rsid w:val="00460EAE"/>
    <w:rsid w:val="00461B3E"/>
    <w:rsid w:val="00465AFD"/>
    <w:rsid w:val="00467426"/>
    <w:rsid w:val="004709D0"/>
    <w:rsid w:val="0047184C"/>
    <w:rsid w:val="00471DCC"/>
    <w:rsid w:val="00473342"/>
    <w:rsid w:val="00474C6C"/>
    <w:rsid w:val="00474E9F"/>
    <w:rsid w:val="00476298"/>
    <w:rsid w:val="004813F1"/>
    <w:rsid w:val="00481607"/>
    <w:rsid w:val="00483CC1"/>
    <w:rsid w:val="00487B9A"/>
    <w:rsid w:val="004909CD"/>
    <w:rsid w:val="00490CAD"/>
    <w:rsid w:val="0049324E"/>
    <w:rsid w:val="00495D12"/>
    <w:rsid w:val="00495FA3"/>
    <w:rsid w:val="00496B5D"/>
    <w:rsid w:val="00496F79"/>
    <w:rsid w:val="00497349"/>
    <w:rsid w:val="00497B0C"/>
    <w:rsid w:val="004A16DA"/>
    <w:rsid w:val="004A26F4"/>
    <w:rsid w:val="004A30F7"/>
    <w:rsid w:val="004A3E31"/>
    <w:rsid w:val="004A4FD6"/>
    <w:rsid w:val="004A6402"/>
    <w:rsid w:val="004A7C2D"/>
    <w:rsid w:val="004B0281"/>
    <w:rsid w:val="004B1152"/>
    <w:rsid w:val="004B28AD"/>
    <w:rsid w:val="004B368F"/>
    <w:rsid w:val="004B5264"/>
    <w:rsid w:val="004B5FFB"/>
    <w:rsid w:val="004B5FFC"/>
    <w:rsid w:val="004B60F9"/>
    <w:rsid w:val="004B61AB"/>
    <w:rsid w:val="004B620B"/>
    <w:rsid w:val="004B6BAE"/>
    <w:rsid w:val="004B6BC1"/>
    <w:rsid w:val="004C2A89"/>
    <w:rsid w:val="004C3087"/>
    <w:rsid w:val="004C63D7"/>
    <w:rsid w:val="004D1910"/>
    <w:rsid w:val="004D1E63"/>
    <w:rsid w:val="004D2697"/>
    <w:rsid w:val="004D33A8"/>
    <w:rsid w:val="004D3F2E"/>
    <w:rsid w:val="004D7F39"/>
    <w:rsid w:val="004E0B95"/>
    <w:rsid w:val="004E1A01"/>
    <w:rsid w:val="004E2743"/>
    <w:rsid w:val="004E2E8D"/>
    <w:rsid w:val="004E31EE"/>
    <w:rsid w:val="004E515C"/>
    <w:rsid w:val="004E5B68"/>
    <w:rsid w:val="004E5E63"/>
    <w:rsid w:val="004E6BCE"/>
    <w:rsid w:val="004E787F"/>
    <w:rsid w:val="004F047C"/>
    <w:rsid w:val="004F13D5"/>
    <w:rsid w:val="004F1BBB"/>
    <w:rsid w:val="004F2178"/>
    <w:rsid w:val="004F42C1"/>
    <w:rsid w:val="004F4A38"/>
    <w:rsid w:val="004F4B62"/>
    <w:rsid w:val="004F74B9"/>
    <w:rsid w:val="004F7BAF"/>
    <w:rsid w:val="0050070D"/>
    <w:rsid w:val="005018D2"/>
    <w:rsid w:val="0050213E"/>
    <w:rsid w:val="00502B00"/>
    <w:rsid w:val="00504B84"/>
    <w:rsid w:val="0050512C"/>
    <w:rsid w:val="00507FD8"/>
    <w:rsid w:val="005113C9"/>
    <w:rsid w:val="00512357"/>
    <w:rsid w:val="00512417"/>
    <w:rsid w:val="005125E0"/>
    <w:rsid w:val="005129F0"/>
    <w:rsid w:val="00512A28"/>
    <w:rsid w:val="00512FC4"/>
    <w:rsid w:val="0051302B"/>
    <w:rsid w:val="005149D0"/>
    <w:rsid w:val="0051636B"/>
    <w:rsid w:val="0051671C"/>
    <w:rsid w:val="0052642D"/>
    <w:rsid w:val="0052678E"/>
    <w:rsid w:val="00533DEC"/>
    <w:rsid w:val="005361BB"/>
    <w:rsid w:val="00537324"/>
    <w:rsid w:val="0053747E"/>
    <w:rsid w:val="00540731"/>
    <w:rsid w:val="00541841"/>
    <w:rsid w:val="00543269"/>
    <w:rsid w:val="00543EA5"/>
    <w:rsid w:val="00543FA5"/>
    <w:rsid w:val="0054568F"/>
    <w:rsid w:val="00547C1D"/>
    <w:rsid w:val="00551D53"/>
    <w:rsid w:val="00553CC8"/>
    <w:rsid w:val="00554781"/>
    <w:rsid w:val="00554923"/>
    <w:rsid w:val="00554C38"/>
    <w:rsid w:val="0055708F"/>
    <w:rsid w:val="00560517"/>
    <w:rsid w:val="005619F0"/>
    <w:rsid w:val="00564B24"/>
    <w:rsid w:val="00565BDC"/>
    <w:rsid w:val="00565FE9"/>
    <w:rsid w:val="00571A5F"/>
    <w:rsid w:val="00574E82"/>
    <w:rsid w:val="0057527B"/>
    <w:rsid w:val="00577D31"/>
    <w:rsid w:val="00580C98"/>
    <w:rsid w:val="005817DA"/>
    <w:rsid w:val="00584DF2"/>
    <w:rsid w:val="00586679"/>
    <w:rsid w:val="00586831"/>
    <w:rsid w:val="00591895"/>
    <w:rsid w:val="005945CD"/>
    <w:rsid w:val="00594AEC"/>
    <w:rsid w:val="00594FA0"/>
    <w:rsid w:val="00595A95"/>
    <w:rsid w:val="00597A76"/>
    <w:rsid w:val="005A1010"/>
    <w:rsid w:val="005A1C61"/>
    <w:rsid w:val="005A3594"/>
    <w:rsid w:val="005A5F8D"/>
    <w:rsid w:val="005B0C43"/>
    <w:rsid w:val="005B1E89"/>
    <w:rsid w:val="005B36B1"/>
    <w:rsid w:val="005B4863"/>
    <w:rsid w:val="005B7C5D"/>
    <w:rsid w:val="005C079A"/>
    <w:rsid w:val="005C0C7B"/>
    <w:rsid w:val="005C1070"/>
    <w:rsid w:val="005C5171"/>
    <w:rsid w:val="005C6970"/>
    <w:rsid w:val="005D1862"/>
    <w:rsid w:val="005D5265"/>
    <w:rsid w:val="005E083C"/>
    <w:rsid w:val="005E0898"/>
    <w:rsid w:val="005E389C"/>
    <w:rsid w:val="005E3D28"/>
    <w:rsid w:val="005E4FDA"/>
    <w:rsid w:val="005F4A4B"/>
    <w:rsid w:val="005F5ED8"/>
    <w:rsid w:val="005F6DFF"/>
    <w:rsid w:val="005F6EAE"/>
    <w:rsid w:val="005F6F2C"/>
    <w:rsid w:val="00601F2C"/>
    <w:rsid w:val="00607540"/>
    <w:rsid w:val="00610EDD"/>
    <w:rsid w:val="00611418"/>
    <w:rsid w:val="00613696"/>
    <w:rsid w:val="00613731"/>
    <w:rsid w:val="00614524"/>
    <w:rsid w:val="00615C05"/>
    <w:rsid w:val="006166D1"/>
    <w:rsid w:val="00617F68"/>
    <w:rsid w:val="00620213"/>
    <w:rsid w:val="0062076F"/>
    <w:rsid w:val="00620CAD"/>
    <w:rsid w:val="00621BBD"/>
    <w:rsid w:val="006247E6"/>
    <w:rsid w:val="0062507E"/>
    <w:rsid w:val="0062603B"/>
    <w:rsid w:val="00626110"/>
    <w:rsid w:val="00630F8C"/>
    <w:rsid w:val="00632C55"/>
    <w:rsid w:val="00633555"/>
    <w:rsid w:val="006337E5"/>
    <w:rsid w:val="006346B1"/>
    <w:rsid w:val="00634733"/>
    <w:rsid w:val="006354A9"/>
    <w:rsid w:val="006411DA"/>
    <w:rsid w:val="00642B0A"/>
    <w:rsid w:val="00642D43"/>
    <w:rsid w:val="0064440D"/>
    <w:rsid w:val="0064459F"/>
    <w:rsid w:val="0064463E"/>
    <w:rsid w:val="0064509B"/>
    <w:rsid w:val="00647096"/>
    <w:rsid w:val="006533E0"/>
    <w:rsid w:val="006536D2"/>
    <w:rsid w:val="00655D9D"/>
    <w:rsid w:val="0065691A"/>
    <w:rsid w:val="00664E70"/>
    <w:rsid w:val="00665A6B"/>
    <w:rsid w:val="0066732A"/>
    <w:rsid w:val="0067164E"/>
    <w:rsid w:val="0067202D"/>
    <w:rsid w:val="006770AC"/>
    <w:rsid w:val="006819CB"/>
    <w:rsid w:val="0068476A"/>
    <w:rsid w:val="0068486D"/>
    <w:rsid w:val="0068558E"/>
    <w:rsid w:val="00686FAD"/>
    <w:rsid w:val="006870EE"/>
    <w:rsid w:val="00687629"/>
    <w:rsid w:val="00692B8F"/>
    <w:rsid w:val="00695766"/>
    <w:rsid w:val="00696E86"/>
    <w:rsid w:val="00697CA7"/>
    <w:rsid w:val="006A02DB"/>
    <w:rsid w:val="006A0C9F"/>
    <w:rsid w:val="006A1440"/>
    <w:rsid w:val="006A239F"/>
    <w:rsid w:val="006A2CEF"/>
    <w:rsid w:val="006A466C"/>
    <w:rsid w:val="006A5AF8"/>
    <w:rsid w:val="006B002A"/>
    <w:rsid w:val="006B3158"/>
    <w:rsid w:val="006B3CE1"/>
    <w:rsid w:val="006B3F65"/>
    <w:rsid w:val="006B6E94"/>
    <w:rsid w:val="006B6EA7"/>
    <w:rsid w:val="006B7F2E"/>
    <w:rsid w:val="006C21A2"/>
    <w:rsid w:val="006C2CD0"/>
    <w:rsid w:val="006C4BAB"/>
    <w:rsid w:val="006C4C34"/>
    <w:rsid w:val="006C4D5E"/>
    <w:rsid w:val="006D0021"/>
    <w:rsid w:val="006D1107"/>
    <w:rsid w:val="006D1C89"/>
    <w:rsid w:val="006D5806"/>
    <w:rsid w:val="006D60A4"/>
    <w:rsid w:val="006E1170"/>
    <w:rsid w:val="006E1A7A"/>
    <w:rsid w:val="006E2470"/>
    <w:rsid w:val="006E5112"/>
    <w:rsid w:val="006E5A05"/>
    <w:rsid w:val="006E5DFB"/>
    <w:rsid w:val="006E7B93"/>
    <w:rsid w:val="006F088F"/>
    <w:rsid w:val="006F1292"/>
    <w:rsid w:val="006F18D7"/>
    <w:rsid w:val="006F25CD"/>
    <w:rsid w:val="006F333B"/>
    <w:rsid w:val="006F50E6"/>
    <w:rsid w:val="006F68E8"/>
    <w:rsid w:val="006F7C97"/>
    <w:rsid w:val="00700AA1"/>
    <w:rsid w:val="00700C88"/>
    <w:rsid w:val="00703ACB"/>
    <w:rsid w:val="007049E8"/>
    <w:rsid w:val="00707911"/>
    <w:rsid w:val="0071371C"/>
    <w:rsid w:val="00720018"/>
    <w:rsid w:val="00722C5B"/>
    <w:rsid w:val="007236F7"/>
    <w:rsid w:val="0072441C"/>
    <w:rsid w:val="007246A4"/>
    <w:rsid w:val="00725F13"/>
    <w:rsid w:val="0072692D"/>
    <w:rsid w:val="0073027E"/>
    <w:rsid w:val="00732EF6"/>
    <w:rsid w:val="00735AD0"/>
    <w:rsid w:val="00735F1F"/>
    <w:rsid w:val="00736F8E"/>
    <w:rsid w:val="00741099"/>
    <w:rsid w:val="007410F4"/>
    <w:rsid w:val="00741456"/>
    <w:rsid w:val="007443BA"/>
    <w:rsid w:val="007468BF"/>
    <w:rsid w:val="00747587"/>
    <w:rsid w:val="00747C73"/>
    <w:rsid w:val="00750476"/>
    <w:rsid w:val="007505E1"/>
    <w:rsid w:val="00752466"/>
    <w:rsid w:val="00753D3B"/>
    <w:rsid w:val="007574EB"/>
    <w:rsid w:val="007609DB"/>
    <w:rsid w:val="00760A20"/>
    <w:rsid w:val="00762FDB"/>
    <w:rsid w:val="007639BB"/>
    <w:rsid w:val="007709CD"/>
    <w:rsid w:val="00772F27"/>
    <w:rsid w:val="00774700"/>
    <w:rsid w:val="007750F0"/>
    <w:rsid w:val="00775B9C"/>
    <w:rsid w:val="007771BA"/>
    <w:rsid w:val="00777AF6"/>
    <w:rsid w:val="007808D9"/>
    <w:rsid w:val="00780D90"/>
    <w:rsid w:val="007812DF"/>
    <w:rsid w:val="00781A61"/>
    <w:rsid w:val="00784FD0"/>
    <w:rsid w:val="0079037F"/>
    <w:rsid w:val="0079322A"/>
    <w:rsid w:val="007939F6"/>
    <w:rsid w:val="00794369"/>
    <w:rsid w:val="00795153"/>
    <w:rsid w:val="00795DD6"/>
    <w:rsid w:val="0079771A"/>
    <w:rsid w:val="007977FD"/>
    <w:rsid w:val="00797E3E"/>
    <w:rsid w:val="007A1838"/>
    <w:rsid w:val="007A3D2A"/>
    <w:rsid w:val="007A7477"/>
    <w:rsid w:val="007B1316"/>
    <w:rsid w:val="007B3073"/>
    <w:rsid w:val="007B4E53"/>
    <w:rsid w:val="007B54C2"/>
    <w:rsid w:val="007B5D5A"/>
    <w:rsid w:val="007B67D8"/>
    <w:rsid w:val="007C1948"/>
    <w:rsid w:val="007C4596"/>
    <w:rsid w:val="007C48F5"/>
    <w:rsid w:val="007C5C9C"/>
    <w:rsid w:val="007C5D33"/>
    <w:rsid w:val="007D114E"/>
    <w:rsid w:val="007D1B3C"/>
    <w:rsid w:val="007D1C3F"/>
    <w:rsid w:val="007D1EE5"/>
    <w:rsid w:val="007D2F34"/>
    <w:rsid w:val="007D355D"/>
    <w:rsid w:val="007D3F8F"/>
    <w:rsid w:val="007D4CE3"/>
    <w:rsid w:val="007D5739"/>
    <w:rsid w:val="007E458E"/>
    <w:rsid w:val="007E5FA6"/>
    <w:rsid w:val="007E7D69"/>
    <w:rsid w:val="007F0121"/>
    <w:rsid w:val="007F2142"/>
    <w:rsid w:val="007F391E"/>
    <w:rsid w:val="007F44F3"/>
    <w:rsid w:val="007F4587"/>
    <w:rsid w:val="007F5416"/>
    <w:rsid w:val="007F658F"/>
    <w:rsid w:val="007F6C32"/>
    <w:rsid w:val="007F7CA5"/>
    <w:rsid w:val="008005FA"/>
    <w:rsid w:val="00801051"/>
    <w:rsid w:val="00802771"/>
    <w:rsid w:val="00803A45"/>
    <w:rsid w:val="008044CE"/>
    <w:rsid w:val="008066B4"/>
    <w:rsid w:val="008147FF"/>
    <w:rsid w:val="00814ECC"/>
    <w:rsid w:val="00815754"/>
    <w:rsid w:val="00815E0F"/>
    <w:rsid w:val="00816CA5"/>
    <w:rsid w:val="00824ABC"/>
    <w:rsid w:val="00825F1B"/>
    <w:rsid w:val="0082710C"/>
    <w:rsid w:val="00827A9F"/>
    <w:rsid w:val="0083434B"/>
    <w:rsid w:val="00834B5E"/>
    <w:rsid w:val="008359B4"/>
    <w:rsid w:val="00835E5F"/>
    <w:rsid w:val="008362D9"/>
    <w:rsid w:val="00836CA8"/>
    <w:rsid w:val="008403ED"/>
    <w:rsid w:val="00844BE0"/>
    <w:rsid w:val="00846C3A"/>
    <w:rsid w:val="00846FC3"/>
    <w:rsid w:val="00851675"/>
    <w:rsid w:val="008536A7"/>
    <w:rsid w:val="0085381F"/>
    <w:rsid w:val="008539E7"/>
    <w:rsid w:val="00853C77"/>
    <w:rsid w:val="00854D47"/>
    <w:rsid w:val="008551DA"/>
    <w:rsid w:val="00855C18"/>
    <w:rsid w:val="008563A9"/>
    <w:rsid w:val="008564F1"/>
    <w:rsid w:val="008604ED"/>
    <w:rsid w:val="00860A86"/>
    <w:rsid w:val="00860D7E"/>
    <w:rsid w:val="008615A2"/>
    <w:rsid w:val="00861AA1"/>
    <w:rsid w:val="008623A1"/>
    <w:rsid w:val="00862851"/>
    <w:rsid w:val="008670C7"/>
    <w:rsid w:val="0086719A"/>
    <w:rsid w:val="0086798F"/>
    <w:rsid w:val="00867F66"/>
    <w:rsid w:val="00870746"/>
    <w:rsid w:val="0087267F"/>
    <w:rsid w:val="0087398C"/>
    <w:rsid w:val="008743EE"/>
    <w:rsid w:val="00874450"/>
    <w:rsid w:val="00874530"/>
    <w:rsid w:val="00874B87"/>
    <w:rsid w:val="00874FCB"/>
    <w:rsid w:val="00877CCF"/>
    <w:rsid w:val="00880D12"/>
    <w:rsid w:val="00881C56"/>
    <w:rsid w:val="008851AF"/>
    <w:rsid w:val="00885CD6"/>
    <w:rsid w:val="00892F88"/>
    <w:rsid w:val="00895A43"/>
    <w:rsid w:val="00896AC6"/>
    <w:rsid w:val="008A0163"/>
    <w:rsid w:val="008A1552"/>
    <w:rsid w:val="008A1A70"/>
    <w:rsid w:val="008A2331"/>
    <w:rsid w:val="008A2387"/>
    <w:rsid w:val="008A46DE"/>
    <w:rsid w:val="008A4CF1"/>
    <w:rsid w:val="008A5888"/>
    <w:rsid w:val="008A6D10"/>
    <w:rsid w:val="008A6F1D"/>
    <w:rsid w:val="008B65C1"/>
    <w:rsid w:val="008C1D24"/>
    <w:rsid w:val="008C1E68"/>
    <w:rsid w:val="008C2396"/>
    <w:rsid w:val="008C2623"/>
    <w:rsid w:val="008C2FC9"/>
    <w:rsid w:val="008C4EF5"/>
    <w:rsid w:val="008C5D39"/>
    <w:rsid w:val="008C708B"/>
    <w:rsid w:val="008C718D"/>
    <w:rsid w:val="008D0AC6"/>
    <w:rsid w:val="008D1953"/>
    <w:rsid w:val="008D1BAA"/>
    <w:rsid w:val="008D2227"/>
    <w:rsid w:val="008D3E73"/>
    <w:rsid w:val="008D50F6"/>
    <w:rsid w:val="008D5328"/>
    <w:rsid w:val="008D6425"/>
    <w:rsid w:val="008D72D4"/>
    <w:rsid w:val="008D7D5C"/>
    <w:rsid w:val="008E1ED5"/>
    <w:rsid w:val="008E2372"/>
    <w:rsid w:val="008E37AD"/>
    <w:rsid w:val="008E443D"/>
    <w:rsid w:val="008E4F26"/>
    <w:rsid w:val="008E5506"/>
    <w:rsid w:val="008E57E2"/>
    <w:rsid w:val="008E601B"/>
    <w:rsid w:val="008E6FDD"/>
    <w:rsid w:val="008F0CC5"/>
    <w:rsid w:val="008F2E47"/>
    <w:rsid w:val="008F2EF4"/>
    <w:rsid w:val="008F3C53"/>
    <w:rsid w:val="008F3D8E"/>
    <w:rsid w:val="008F47CF"/>
    <w:rsid w:val="008F769B"/>
    <w:rsid w:val="008F79E4"/>
    <w:rsid w:val="00901D5D"/>
    <w:rsid w:val="009027FF"/>
    <w:rsid w:val="00904D46"/>
    <w:rsid w:val="00905CD9"/>
    <w:rsid w:val="00905F5C"/>
    <w:rsid w:val="0090609F"/>
    <w:rsid w:val="009069D2"/>
    <w:rsid w:val="0091168D"/>
    <w:rsid w:val="00914317"/>
    <w:rsid w:val="00915B34"/>
    <w:rsid w:val="009163C3"/>
    <w:rsid w:val="00917F41"/>
    <w:rsid w:val="009214F7"/>
    <w:rsid w:val="00922B90"/>
    <w:rsid w:val="009239E9"/>
    <w:rsid w:val="00923DAF"/>
    <w:rsid w:val="00927854"/>
    <w:rsid w:val="00927C31"/>
    <w:rsid w:val="009309CD"/>
    <w:rsid w:val="009310CA"/>
    <w:rsid w:val="009327B7"/>
    <w:rsid w:val="009329E4"/>
    <w:rsid w:val="00932CDB"/>
    <w:rsid w:val="00933A0D"/>
    <w:rsid w:val="00935A54"/>
    <w:rsid w:val="00936120"/>
    <w:rsid w:val="00936308"/>
    <w:rsid w:val="00943BA2"/>
    <w:rsid w:val="0094413C"/>
    <w:rsid w:val="00946FDA"/>
    <w:rsid w:val="00951552"/>
    <w:rsid w:val="00951CF8"/>
    <w:rsid w:val="00952C59"/>
    <w:rsid w:val="009534FB"/>
    <w:rsid w:val="00953796"/>
    <w:rsid w:val="009541B2"/>
    <w:rsid w:val="00954425"/>
    <w:rsid w:val="0095531B"/>
    <w:rsid w:val="009566F0"/>
    <w:rsid w:val="009608C6"/>
    <w:rsid w:val="00966641"/>
    <w:rsid w:val="009675D8"/>
    <w:rsid w:val="00970118"/>
    <w:rsid w:val="00970861"/>
    <w:rsid w:val="00971560"/>
    <w:rsid w:val="00974FB7"/>
    <w:rsid w:val="00975F9C"/>
    <w:rsid w:val="00980117"/>
    <w:rsid w:val="00982103"/>
    <w:rsid w:val="00983867"/>
    <w:rsid w:val="009839C2"/>
    <w:rsid w:val="00983CC2"/>
    <w:rsid w:val="00993887"/>
    <w:rsid w:val="00994728"/>
    <w:rsid w:val="00995482"/>
    <w:rsid w:val="00995FF1"/>
    <w:rsid w:val="00997B0F"/>
    <w:rsid w:val="009A0E9D"/>
    <w:rsid w:val="009A222E"/>
    <w:rsid w:val="009A3283"/>
    <w:rsid w:val="009A5263"/>
    <w:rsid w:val="009A5566"/>
    <w:rsid w:val="009A6B38"/>
    <w:rsid w:val="009A6E8F"/>
    <w:rsid w:val="009A793B"/>
    <w:rsid w:val="009A7BEE"/>
    <w:rsid w:val="009B1213"/>
    <w:rsid w:val="009B1AF6"/>
    <w:rsid w:val="009B21B5"/>
    <w:rsid w:val="009B2DD4"/>
    <w:rsid w:val="009B38B7"/>
    <w:rsid w:val="009B47DC"/>
    <w:rsid w:val="009B61C0"/>
    <w:rsid w:val="009B692B"/>
    <w:rsid w:val="009C2137"/>
    <w:rsid w:val="009C2EE8"/>
    <w:rsid w:val="009C3055"/>
    <w:rsid w:val="009C3C0D"/>
    <w:rsid w:val="009C3F43"/>
    <w:rsid w:val="009C60BD"/>
    <w:rsid w:val="009D14BA"/>
    <w:rsid w:val="009D3BBD"/>
    <w:rsid w:val="009D441C"/>
    <w:rsid w:val="009D4E10"/>
    <w:rsid w:val="009D67A8"/>
    <w:rsid w:val="009D7380"/>
    <w:rsid w:val="009E03CA"/>
    <w:rsid w:val="009E38D1"/>
    <w:rsid w:val="009E38D6"/>
    <w:rsid w:val="009E5584"/>
    <w:rsid w:val="009F0D09"/>
    <w:rsid w:val="009F1038"/>
    <w:rsid w:val="009F1BFD"/>
    <w:rsid w:val="009F321C"/>
    <w:rsid w:val="009F5A81"/>
    <w:rsid w:val="00A0057C"/>
    <w:rsid w:val="00A01195"/>
    <w:rsid w:val="00A027D9"/>
    <w:rsid w:val="00A04D0C"/>
    <w:rsid w:val="00A061AC"/>
    <w:rsid w:val="00A10108"/>
    <w:rsid w:val="00A1081C"/>
    <w:rsid w:val="00A1081F"/>
    <w:rsid w:val="00A129AE"/>
    <w:rsid w:val="00A14A47"/>
    <w:rsid w:val="00A16C54"/>
    <w:rsid w:val="00A204B1"/>
    <w:rsid w:val="00A208FB"/>
    <w:rsid w:val="00A212B5"/>
    <w:rsid w:val="00A217A8"/>
    <w:rsid w:val="00A246EA"/>
    <w:rsid w:val="00A25879"/>
    <w:rsid w:val="00A261A7"/>
    <w:rsid w:val="00A30D17"/>
    <w:rsid w:val="00A31770"/>
    <w:rsid w:val="00A36707"/>
    <w:rsid w:val="00A36CD6"/>
    <w:rsid w:val="00A36E76"/>
    <w:rsid w:val="00A439FC"/>
    <w:rsid w:val="00A45E8C"/>
    <w:rsid w:val="00A51094"/>
    <w:rsid w:val="00A5349F"/>
    <w:rsid w:val="00A57BCF"/>
    <w:rsid w:val="00A6001F"/>
    <w:rsid w:val="00A61D9A"/>
    <w:rsid w:val="00A626BB"/>
    <w:rsid w:val="00A63BB5"/>
    <w:rsid w:val="00A65E25"/>
    <w:rsid w:val="00A66854"/>
    <w:rsid w:val="00A66FEB"/>
    <w:rsid w:val="00A677E8"/>
    <w:rsid w:val="00A72BB5"/>
    <w:rsid w:val="00A7308A"/>
    <w:rsid w:val="00A74558"/>
    <w:rsid w:val="00A75322"/>
    <w:rsid w:val="00A763B8"/>
    <w:rsid w:val="00A765AF"/>
    <w:rsid w:val="00A81F7C"/>
    <w:rsid w:val="00A8466A"/>
    <w:rsid w:val="00A85792"/>
    <w:rsid w:val="00A85ECF"/>
    <w:rsid w:val="00A909CD"/>
    <w:rsid w:val="00A90D6F"/>
    <w:rsid w:val="00A93B34"/>
    <w:rsid w:val="00A942BF"/>
    <w:rsid w:val="00A96141"/>
    <w:rsid w:val="00A97C98"/>
    <w:rsid w:val="00A97DD0"/>
    <w:rsid w:val="00AA0299"/>
    <w:rsid w:val="00AA09F2"/>
    <w:rsid w:val="00AA1E53"/>
    <w:rsid w:val="00AA2605"/>
    <w:rsid w:val="00AA2B01"/>
    <w:rsid w:val="00AA4A07"/>
    <w:rsid w:val="00AA50B2"/>
    <w:rsid w:val="00AA6234"/>
    <w:rsid w:val="00AB0B88"/>
    <w:rsid w:val="00AB303F"/>
    <w:rsid w:val="00AB3076"/>
    <w:rsid w:val="00AB635E"/>
    <w:rsid w:val="00AB7521"/>
    <w:rsid w:val="00AB77FA"/>
    <w:rsid w:val="00AC0194"/>
    <w:rsid w:val="00AC1053"/>
    <w:rsid w:val="00AC1ABB"/>
    <w:rsid w:val="00AC209F"/>
    <w:rsid w:val="00AC2C15"/>
    <w:rsid w:val="00AC417D"/>
    <w:rsid w:val="00AC520D"/>
    <w:rsid w:val="00AC6C15"/>
    <w:rsid w:val="00AD21C6"/>
    <w:rsid w:val="00AD2CE2"/>
    <w:rsid w:val="00AD5076"/>
    <w:rsid w:val="00AD5A54"/>
    <w:rsid w:val="00AD6573"/>
    <w:rsid w:val="00AD6E73"/>
    <w:rsid w:val="00AD7C53"/>
    <w:rsid w:val="00AE140C"/>
    <w:rsid w:val="00AE1A2B"/>
    <w:rsid w:val="00AE5050"/>
    <w:rsid w:val="00AE5B15"/>
    <w:rsid w:val="00AE7D1D"/>
    <w:rsid w:val="00AF10BF"/>
    <w:rsid w:val="00AF2228"/>
    <w:rsid w:val="00AF2713"/>
    <w:rsid w:val="00AF2D3F"/>
    <w:rsid w:val="00AF7528"/>
    <w:rsid w:val="00B00BC9"/>
    <w:rsid w:val="00B02C6B"/>
    <w:rsid w:val="00B03ECC"/>
    <w:rsid w:val="00B04D51"/>
    <w:rsid w:val="00B06224"/>
    <w:rsid w:val="00B078C6"/>
    <w:rsid w:val="00B07DC3"/>
    <w:rsid w:val="00B103BF"/>
    <w:rsid w:val="00B11028"/>
    <w:rsid w:val="00B12F0E"/>
    <w:rsid w:val="00B14807"/>
    <w:rsid w:val="00B15608"/>
    <w:rsid w:val="00B15730"/>
    <w:rsid w:val="00B16B83"/>
    <w:rsid w:val="00B214BE"/>
    <w:rsid w:val="00B219FC"/>
    <w:rsid w:val="00B24186"/>
    <w:rsid w:val="00B26EFB"/>
    <w:rsid w:val="00B272A6"/>
    <w:rsid w:val="00B27D43"/>
    <w:rsid w:val="00B3362D"/>
    <w:rsid w:val="00B33EB7"/>
    <w:rsid w:val="00B35072"/>
    <w:rsid w:val="00B41153"/>
    <w:rsid w:val="00B421F1"/>
    <w:rsid w:val="00B4368B"/>
    <w:rsid w:val="00B44328"/>
    <w:rsid w:val="00B46E4C"/>
    <w:rsid w:val="00B475CE"/>
    <w:rsid w:val="00B531CC"/>
    <w:rsid w:val="00B53697"/>
    <w:rsid w:val="00B5405F"/>
    <w:rsid w:val="00B54623"/>
    <w:rsid w:val="00B55792"/>
    <w:rsid w:val="00B559C4"/>
    <w:rsid w:val="00B56141"/>
    <w:rsid w:val="00B6008D"/>
    <w:rsid w:val="00B60AC3"/>
    <w:rsid w:val="00B60BA2"/>
    <w:rsid w:val="00B613E1"/>
    <w:rsid w:val="00B62365"/>
    <w:rsid w:val="00B6300C"/>
    <w:rsid w:val="00B6315B"/>
    <w:rsid w:val="00B63840"/>
    <w:rsid w:val="00B6473A"/>
    <w:rsid w:val="00B647F8"/>
    <w:rsid w:val="00B71B1E"/>
    <w:rsid w:val="00B72513"/>
    <w:rsid w:val="00B732BE"/>
    <w:rsid w:val="00B734EE"/>
    <w:rsid w:val="00B76620"/>
    <w:rsid w:val="00B82C19"/>
    <w:rsid w:val="00B83475"/>
    <w:rsid w:val="00B84341"/>
    <w:rsid w:val="00B846E8"/>
    <w:rsid w:val="00B856C0"/>
    <w:rsid w:val="00B87420"/>
    <w:rsid w:val="00B92AF8"/>
    <w:rsid w:val="00B94B2D"/>
    <w:rsid w:val="00B9539A"/>
    <w:rsid w:val="00B95568"/>
    <w:rsid w:val="00B957F0"/>
    <w:rsid w:val="00B97AFF"/>
    <w:rsid w:val="00BA083A"/>
    <w:rsid w:val="00BA26E0"/>
    <w:rsid w:val="00BA2BA9"/>
    <w:rsid w:val="00BA3394"/>
    <w:rsid w:val="00BA39E6"/>
    <w:rsid w:val="00BA3EC4"/>
    <w:rsid w:val="00BA73E1"/>
    <w:rsid w:val="00BA77CE"/>
    <w:rsid w:val="00BB03DC"/>
    <w:rsid w:val="00BB0D0B"/>
    <w:rsid w:val="00BB1111"/>
    <w:rsid w:val="00BB27DB"/>
    <w:rsid w:val="00BB3269"/>
    <w:rsid w:val="00BB50DA"/>
    <w:rsid w:val="00BB62FE"/>
    <w:rsid w:val="00BB65DF"/>
    <w:rsid w:val="00BB7545"/>
    <w:rsid w:val="00BC0F1C"/>
    <w:rsid w:val="00BC2AFE"/>
    <w:rsid w:val="00BC4332"/>
    <w:rsid w:val="00BC4472"/>
    <w:rsid w:val="00BC4596"/>
    <w:rsid w:val="00BC689E"/>
    <w:rsid w:val="00BC7DE8"/>
    <w:rsid w:val="00BD118B"/>
    <w:rsid w:val="00BD20F3"/>
    <w:rsid w:val="00BD384E"/>
    <w:rsid w:val="00BD394B"/>
    <w:rsid w:val="00BD47A3"/>
    <w:rsid w:val="00BE182D"/>
    <w:rsid w:val="00BE23AE"/>
    <w:rsid w:val="00BE7F59"/>
    <w:rsid w:val="00BF076B"/>
    <w:rsid w:val="00BF2117"/>
    <w:rsid w:val="00BF22A4"/>
    <w:rsid w:val="00BF5078"/>
    <w:rsid w:val="00BF5C52"/>
    <w:rsid w:val="00BF6606"/>
    <w:rsid w:val="00BF6B58"/>
    <w:rsid w:val="00C01523"/>
    <w:rsid w:val="00C01FD3"/>
    <w:rsid w:val="00C040EA"/>
    <w:rsid w:val="00C067FF"/>
    <w:rsid w:val="00C076B0"/>
    <w:rsid w:val="00C0775B"/>
    <w:rsid w:val="00C12A62"/>
    <w:rsid w:val="00C13AC9"/>
    <w:rsid w:val="00C150D7"/>
    <w:rsid w:val="00C167C4"/>
    <w:rsid w:val="00C167D4"/>
    <w:rsid w:val="00C170A9"/>
    <w:rsid w:val="00C21CD6"/>
    <w:rsid w:val="00C2234A"/>
    <w:rsid w:val="00C22612"/>
    <w:rsid w:val="00C24B1D"/>
    <w:rsid w:val="00C260B1"/>
    <w:rsid w:val="00C2690A"/>
    <w:rsid w:val="00C30326"/>
    <w:rsid w:val="00C3214B"/>
    <w:rsid w:val="00C32D28"/>
    <w:rsid w:val="00C34DF3"/>
    <w:rsid w:val="00C369B1"/>
    <w:rsid w:val="00C37A0B"/>
    <w:rsid w:val="00C40EB9"/>
    <w:rsid w:val="00C42905"/>
    <w:rsid w:val="00C4385A"/>
    <w:rsid w:val="00C4449C"/>
    <w:rsid w:val="00C51739"/>
    <w:rsid w:val="00C520CD"/>
    <w:rsid w:val="00C52E30"/>
    <w:rsid w:val="00C5692F"/>
    <w:rsid w:val="00C61AC9"/>
    <w:rsid w:val="00C6394C"/>
    <w:rsid w:val="00C63F65"/>
    <w:rsid w:val="00C66207"/>
    <w:rsid w:val="00C67700"/>
    <w:rsid w:val="00C67F8F"/>
    <w:rsid w:val="00C70F37"/>
    <w:rsid w:val="00C715A2"/>
    <w:rsid w:val="00C750E8"/>
    <w:rsid w:val="00C76285"/>
    <w:rsid w:val="00C76454"/>
    <w:rsid w:val="00C839CD"/>
    <w:rsid w:val="00C84083"/>
    <w:rsid w:val="00C85D3B"/>
    <w:rsid w:val="00C92704"/>
    <w:rsid w:val="00C93F6C"/>
    <w:rsid w:val="00C94B4A"/>
    <w:rsid w:val="00C97EAE"/>
    <w:rsid w:val="00CA1A21"/>
    <w:rsid w:val="00CA2751"/>
    <w:rsid w:val="00CA30B2"/>
    <w:rsid w:val="00CA45E6"/>
    <w:rsid w:val="00CA6311"/>
    <w:rsid w:val="00CA711F"/>
    <w:rsid w:val="00CA744E"/>
    <w:rsid w:val="00CB0F68"/>
    <w:rsid w:val="00CB2F98"/>
    <w:rsid w:val="00CB3DF1"/>
    <w:rsid w:val="00CB6086"/>
    <w:rsid w:val="00CB70AF"/>
    <w:rsid w:val="00CB792C"/>
    <w:rsid w:val="00CC2EC8"/>
    <w:rsid w:val="00CC6CA5"/>
    <w:rsid w:val="00CD1813"/>
    <w:rsid w:val="00CD1AAD"/>
    <w:rsid w:val="00CD1EB4"/>
    <w:rsid w:val="00CD5067"/>
    <w:rsid w:val="00CD5482"/>
    <w:rsid w:val="00CD5785"/>
    <w:rsid w:val="00CD7654"/>
    <w:rsid w:val="00CE03BF"/>
    <w:rsid w:val="00CE2394"/>
    <w:rsid w:val="00CE3063"/>
    <w:rsid w:val="00CE3ED9"/>
    <w:rsid w:val="00CE4DFF"/>
    <w:rsid w:val="00CE6A7E"/>
    <w:rsid w:val="00CE7D6C"/>
    <w:rsid w:val="00CF1A71"/>
    <w:rsid w:val="00CF3D4B"/>
    <w:rsid w:val="00CF573F"/>
    <w:rsid w:val="00CF66F9"/>
    <w:rsid w:val="00CF7E4B"/>
    <w:rsid w:val="00D05289"/>
    <w:rsid w:val="00D10D5E"/>
    <w:rsid w:val="00D11AA4"/>
    <w:rsid w:val="00D11BA8"/>
    <w:rsid w:val="00D147C2"/>
    <w:rsid w:val="00D15189"/>
    <w:rsid w:val="00D16D0C"/>
    <w:rsid w:val="00D1742C"/>
    <w:rsid w:val="00D21729"/>
    <w:rsid w:val="00D23B6C"/>
    <w:rsid w:val="00D24D60"/>
    <w:rsid w:val="00D24E43"/>
    <w:rsid w:val="00D27C74"/>
    <w:rsid w:val="00D351D0"/>
    <w:rsid w:val="00D35BA2"/>
    <w:rsid w:val="00D372D7"/>
    <w:rsid w:val="00D378B2"/>
    <w:rsid w:val="00D43461"/>
    <w:rsid w:val="00D442A9"/>
    <w:rsid w:val="00D518CF"/>
    <w:rsid w:val="00D5196E"/>
    <w:rsid w:val="00D57471"/>
    <w:rsid w:val="00D57623"/>
    <w:rsid w:val="00D60892"/>
    <w:rsid w:val="00D6185B"/>
    <w:rsid w:val="00D62109"/>
    <w:rsid w:val="00D62930"/>
    <w:rsid w:val="00D6449A"/>
    <w:rsid w:val="00D64CEE"/>
    <w:rsid w:val="00D651DD"/>
    <w:rsid w:val="00D6682B"/>
    <w:rsid w:val="00D67E52"/>
    <w:rsid w:val="00D70C90"/>
    <w:rsid w:val="00D7115A"/>
    <w:rsid w:val="00D714B6"/>
    <w:rsid w:val="00D72A3B"/>
    <w:rsid w:val="00D776FC"/>
    <w:rsid w:val="00D77A5C"/>
    <w:rsid w:val="00D81C70"/>
    <w:rsid w:val="00D82DD9"/>
    <w:rsid w:val="00D85BDD"/>
    <w:rsid w:val="00D90FAD"/>
    <w:rsid w:val="00D93F61"/>
    <w:rsid w:val="00D94251"/>
    <w:rsid w:val="00D96008"/>
    <w:rsid w:val="00D96D0B"/>
    <w:rsid w:val="00D9758C"/>
    <w:rsid w:val="00DA01F7"/>
    <w:rsid w:val="00DA1224"/>
    <w:rsid w:val="00DA1DB5"/>
    <w:rsid w:val="00DA3283"/>
    <w:rsid w:val="00DA351A"/>
    <w:rsid w:val="00DA5991"/>
    <w:rsid w:val="00DB016A"/>
    <w:rsid w:val="00DB2981"/>
    <w:rsid w:val="00DB39CD"/>
    <w:rsid w:val="00DB3EE7"/>
    <w:rsid w:val="00DB5D3C"/>
    <w:rsid w:val="00DB622E"/>
    <w:rsid w:val="00DB75E1"/>
    <w:rsid w:val="00DB7769"/>
    <w:rsid w:val="00DC1707"/>
    <w:rsid w:val="00DC31A4"/>
    <w:rsid w:val="00DC322C"/>
    <w:rsid w:val="00DC39C6"/>
    <w:rsid w:val="00DC421A"/>
    <w:rsid w:val="00DC428F"/>
    <w:rsid w:val="00DC4A26"/>
    <w:rsid w:val="00DC7BD2"/>
    <w:rsid w:val="00DD0F0F"/>
    <w:rsid w:val="00DD152A"/>
    <w:rsid w:val="00DD28CE"/>
    <w:rsid w:val="00DD2D3C"/>
    <w:rsid w:val="00DD3BEC"/>
    <w:rsid w:val="00DD46CA"/>
    <w:rsid w:val="00DE0EC0"/>
    <w:rsid w:val="00DE3660"/>
    <w:rsid w:val="00DE49D8"/>
    <w:rsid w:val="00DE4CAD"/>
    <w:rsid w:val="00DE554F"/>
    <w:rsid w:val="00DE7359"/>
    <w:rsid w:val="00DF1884"/>
    <w:rsid w:val="00DF2551"/>
    <w:rsid w:val="00DF3DF0"/>
    <w:rsid w:val="00DF770F"/>
    <w:rsid w:val="00E002B3"/>
    <w:rsid w:val="00E0220D"/>
    <w:rsid w:val="00E03BBE"/>
    <w:rsid w:val="00E04708"/>
    <w:rsid w:val="00E07B69"/>
    <w:rsid w:val="00E07FF5"/>
    <w:rsid w:val="00E1213A"/>
    <w:rsid w:val="00E12AF1"/>
    <w:rsid w:val="00E1442B"/>
    <w:rsid w:val="00E20099"/>
    <w:rsid w:val="00E20741"/>
    <w:rsid w:val="00E216A9"/>
    <w:rsid w:val="00E2210A"/>
    <w:rsid w:val="00E22C5B"/>
    <w:rsid w:val="00E23155"/>
    <w:rsid w:val="00E2372C"/>
    <w:rsid w:val="00E2405F"/>
    <w:rsid w:val="00E2537E"/>
    <w:rsid w:val="00E2735F"/>
    <w:rsid w:val="00E30422"/>
    <w:rsid w:val="00E31BAF"/>
    <w:rsid w:val="00E31C0A"/>
    <w:rsid w:val="00E3222C"/>
    <w:rsid w:val="00E339C9"/>
    <w:rsid w:val="00E3498C"/>
    <w:rsid w:val="00E34F32"/>
    <w:rsid w:val="00E35068"/>
    <w:rsid w:val="00E35B62"/>
    <w:rsid w:val="00E4163E"/>
    <w:rsid w:val="00E4254D"/>
    <w:rsid w:val="00E45597"/>
    <w:rsid w:val="00E46825"/>
    <w:rsid w:val="00E514BC"/>
    <w:rsid w:val="00E51E74"/>
    <w:rsid w:val="00E51EC6"/>
    <w:rsid w:val="00E52C4F"/>
    <w:rsid w:val="00E54825"/>
    <w:rsid w:val="00E54972"/>
    <w:rsid w:val="00E57188"/>
    <w:rsid w:val="00E571AC"/>
    <w:rsid w:val="00E620C3"/>
    <w:rsid w:val="00E64900"/>
    <w:rsid w:val="00E64983"/>
    <w:rsid w:val="00E650CC"/>
    <w:rsid w:val="00E6627A"/>
    <w:rsid w:val="00E66634"/>
    <w:rsid w:val="00E66FB1"/>
    <w:rsid w:val="00E67B60"/>
    <w:rsid w:val="00E67F34"/>
    <w:rsid w:val="00E703B7"/>
    <w:rsid w:val="00E712A4"/>
    <w:rsid w:val="00E719EB"/>
    <w:rsid w:val="00E75A3F"/>
    <w:rsid w:val="00E802E2"/>
    <w:rsid w:val="00E83F69"/>
    <w:rsid w:val="00E83FE2"/>
    <w:rsid w:val="00E84A38"/>
    <w:rsid w:val="00E84C90"/>
    <w:rsid w:val="00E84CE9"/>
    <w:rsid w:val="00E850A8"/>
    <w:rsid w:val="00E85EED"/>
    <w:rsid w:val="00E86368"/>
    <w:rsid w:val="00E905CB"/>
    <w:rsid w:val="00E932D8"/>
    <w:rsid w:val="00E9488E"/>
    <w:rsid w:val="00E95033"/>
    <w:rsid w:val="00E9525A"/>
    <w:rsid w:val="00E95B76"/>
    <w:rsid w:val="00E969C5"/>
    <w:rsid w:val="00E972EE"/>
    <w:rsid w:val="00EA016A"/>
    <w:rsid w:val="00EA0196"/>
    <w:rsid w:val="00EA022F"/>
    <w:rsid w:val="00EA02C7"/>
    <w:rsid w:val="00EA2983"/>
    <w:rsid w:val="00EA3837"/>
    <w:rsid w:val="00EA5A19"/>
    <w:rsid w:val="00EA5A86"/>
    <w:rsid w:val="00EA7AA7"/>
    <w:rsid w:val="00EC0011"/>
    <w:rsid w:val="00EC084B"/>
    <w:rsid w:val="00EC0A04"/>
    <w:rsid w:val="00EC1C2F"/>
    <w:rsid w:val="00EC2E2C"/>
    <w:rsid w:val="00EC405D"/>
    <w:rsid w:val="00EC4A75"/>
    <w:rsid w:val="00EC4C41"/>
    <w:rsid w:val="00ED1038"/>
    <w:rsid w:val="00ED200F"/>
    <w:rsid w:val="00ED2724"/>
    <w:rsid w:val="00ED2A5B"/>
    <w:rsid w:val="00ED2DD9"/>
    <w:rsid w:val="00ED3F10"/>
    <w:rsid w:val="00ED588E"/>
    <w:rsid w:val="00EE0152"/>
    <w:rsid w:val="00EE311C"/>
    <w:rsid w:val="00EE3F01"/>
    <w:rsid w:val="00EE7AAB"/>
    <w:rsid w:val="00EF068F"/>
    <w:rsid w:val="00EF3A8C"/>
    <w:rsid w:val="00EF4C28"/>
    <w:rsid w:val="00EF6026"/>
    <w:rsid w:val="00EF74C2"/>
    <w:rsid w:val="00F012F5"/>
    <w:rsid w:val="00F02EED"/>
    <w:rsid w:val="00F0731F"/>
    <w:rsid w:val="00F074C7"/>
    <w:rsid w:val="00F10A91"/>
    <w:rsid w:val="00F11046"/>
    <w:rsid w:val="00F128B5"/>
    <w:rsid w:val="00F128D6"/>
    <w:rsid w:val="00F14CA3"/>
    <w:rsid w:val="00F16821"/>
    <w:rsid w:val="00F17220"/>
    <w:rsid w:val="00F17EC6"/>
    <w:rsid w:val="00F17F5E"/>
    <w:rsid w:val="00F20549"/>
    <w:rsid w:val="00F21182"/>
    <w:rsid w:val="00F21C8A"/>
    <w:rsid w:val="00F22E0D"/>
    <w:rsid w:val="00F26FFD"/>
    <w:rsid w:val="00F315E3"/>
    <w:rsid w:val="00F3167D"/>
    <w:rsid w:val="00F33AE2"/>
    <w:rsid w:val="00F35132"/>
    <w:rsid w:val="00F35D16"/>
    <w:rsid w:val="00F362FF"/>
    <w:rsid w:val="00F379FA"/>
    <w:rsid w:val="00F4565E"/>
    <w:rsid w:val="00F456B7"/>
    <w:rsid w:val="00F50560"/>
    <w:rsid w:val="00F5210E"/>
    <w:rsid w:val="00F54AF1"/>
    <w:rsid w:val="00F56EB0"/>
    <w:rsid w:val="00F61A1E"/>
    <w:rsid w:val="00F622E9"/>
    <w:rsid w:val="00F63079"/>
    <w:rsid w:val="00F6427C"/>
    <w:rsid w:val="00F6633E"/>
    <w:rsid w:val="00F66B94"/>
    <w:rsid w:val="00F676C1"/>
    <w:rsid w:val="00F70CE2"/>
    <w:rsid w:val="00F71659"/>
    <w:rsid w:val="00F7187C"/>
    <w:rsid w:val="00F71F5C"/>
    <w:rsid w:val="00F72FDA"/>
    <w:rsid w:val="00F733D6"/>
    <w:rsid w:val="00F77774"/>
    <w:rsid w:val="00F80108"/>
    <w:rsid w:val="00F806D3"/>
    <w:rsid w:val="00F82C1D"/>
    <w:rsid w:val="00F83305"/>
    <w:rsid w:val="00F842C3"/>
    <w:rsid w:val="00F851D7"/>
    <w:rsid w:val="00F900C9"/>
    <w:rsid w:val="00F91D5C"/>
    <w:rsid w:val="00F92AED"/>
    <w:rsid w:val="00F92CBC"/>
    <w:rsid w:val="00F933C5"/>
    <w:rsid w:val="00F93508"/>
    <w:rsid w:val="00F949D6"/>
    <w:rsid w:val="00F949EC"/>
    <w:rsid w:val="00F970B8"/>
    <w:rsid w:val="00FA0BFA"/>
    <w:rsid w:val="00FA1914"/>
    <w:rsid w:val="00FB08C1"/>
    <w:rsid w:val="00FB0BD1"/>
    <w:rsid w:val="00FB0C54"/>
    <w:rsid w:val="00FB1438"/>
    <w:rsid w:val="00FB2D67"/>
    <w:rsid w:val="00FB39FF"/>
    <w:rsid w:val="00FB6734"/>
    <w:rsid w:val="00FB7849"/>
    <w:rsid w:val="00FC1EFC"/>
    <w:rsid w:val="00FC2CAD"/>
    <w:rsid w:val="00FC437B"/>
    <w:rsid w:val="00FC5DF2"/>
    <w:rsid w:val="00FC68B4"/>
    <w:rsid w:val="00FC72AC"/>
    <w:rsid w:val="00FD0C2A"/>
    <w:rsid w:val="00FD21B2"/>
    <w:rsid w:val="00FD4A77"/>
    <w:rsid w:val="00FD769E"/>
    <w:rsid w:val="00FE28FE"/>
    <w:rsid w:val="00FE68D3"/>
    <w:rsid w:val="00FE7618"/>
    <w:rsid w:val="00FF1375"/>
    <w:rsid w:val="00FF17BD"/>
    <w:rsid w:val="00FF3A2D"/>
    <w:rsid w:val="10D01A7B"/>
    <w:rsid w:val="2125170D"/>
    <w:rsid w:val="2969D9CD"/>
    <w:rsid w:val="37AF6882"/>
    <w:rsid w:val="38FA81FC"/>
    <w:rsid w:val="3D04AF5C"/>
    <w:rsid w:val="3FF7557C"/>
    <w:rsid w:val="438729DE"/>
    <w:rsid w:val="4E96B7B3"/>
    <w:rsid w:val="5850FA2D"/>
    <w:rsid w:val="68BE197A"/>
    <w:rsid w:val="720A1665"/>
    <w:rsid w:val="773D6A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B9556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24491895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52179811">
      <w:bodyDiv w:val="1"/>
      <w:marLeft w:val="0"/>
      <w:marRight w:val="0"/>
      <w:marTop w:val="0"/>
      <w:marBottom w:val="0"/>
      <w:divBdr>
        <w:top w:val="none" w:sz="0" w:space="0" w:color="auto"/>
        <w:left w:val="none" w:sz="0" w:space="0" w:color="auto"/>
        <w:bottom w:val="none" w:sz="0" w:space="0" w:color="auto"/>
        <w:right w:val="none" w:sz="0" w:space="0" w:color="auto"/>
      </w:divBdr>
    </w:div>
    <w:div w:id="656225745">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3607440">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18104630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651210208">
      <w:bodyDiv w:val="1"/>
      <w:marLeft w:val="0"/>
      <w:marRight w:val="0"/>
      <w:marTop w:val="0"/>
      <w:marBottom w:val="0"/>
      <w:divBdr>
        <w:top w:val="none" w:sz="0" w:space="0" w:color="auto"/>
        <w:left w:val="none" w:sz="0" w:space="0" w:color="auto"/>
        <w:bottom w:val="none" w:sz="0" w:space="0" w:color="auto"/>
        <w:right w:val="none" w:sz="0" w:space="0" w:color="auto"/>
      </w:divBdr>
    </w:div>
    <w:div w:id="1909876642">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customXml" Target="../customXml/item4.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47669D135B24A869F8E548E8C75E929"/>
        <w:category>
          <w:name w:val="全般"/>
          <w:gallery w:val="placeholder"/>
        </w:category>
        <w:types>
          <w:type w:val="bbPlcHdr"/>
        </w:types>
        <w:behaviors>
          <w:behavior w:val="content"/>
        </w:behaviors>
        <w:guid w:val="{00188609-EA99-4EA9-81F6-66276BE02B8B}"/>
      </w:docPartPr>
      <w:docPartBody>
        <w:p w:rsidR="001E11CA" w:rsidRDefault="00C91E73" w:rsidP="00C91E73">
          <w:pPr>
            <w:pStyle w:val="347669D135B24A869F8E548E8C75E929"/>
          </w:pPr>
          <w:r w:rsidRPr="00FA5228">
            <w:rPr>
              <w:rStyle w:val="a3"/>
              <w:rFonts w:hint="eastAsia"/>
            </w:rPr>
            <w:t>アイテムを選択してください。</w:t>
          </w:r>
        </w:p>
      </w:docPartBody>
    </w:docPart>
    <w:docPart>
      <w:docPartPr>
        <w:name w:val="E49527DD6BA24B3DA1E504432C56DCF2"/>
        <w:category>
          <w:name w:val="全般"/>
          <w:gallery w:val="placeholder"/>
        </w:category>
        <w:types>
          <w:type w:val="bbPlcHdr"/>
        </w:types>
        <w:behaviors>
          <w:behavior w:val="content"/>
        </w:behaviors>
        <w:guid w:val="{6F69D7FB-09E2-47EA-B7F9-7981C9360B6A}"/>
      </w:docPartPr>
      <w:docPartBody>
        <w:p w:rsidR="001E11CA" w:rsidRDefault="00C91E73" w:rsidP="00C91E73">
          <w:pPr>
            <w:pStyle w:val="E49527DD6BA24B3DA1E504432C56DCF2"/>
          </w:pPr>
          <w:r w:rsidRPr="00FA5228">
            <w:rPr>
              <w:rStyle w:val="a3"/>
              <w:rFonts w:hint="eastAsia"/>
            </w:rPr>
            <w:t>アイテムを選択してください。</w:t>
          </w:r>
        </w:p>
      </w:docPartBody>
    </w:docPart>
    <w:docPart>
      <w:docPartPr>
        <w:name w:val="63E639FC47DE44F9AC6C48D10C4A87C7"/>
        <w:category>
          <w:name w:val="全般"/>
          <w:gallery w:val="placeholder"/>
        </w:category>
        <w:types>
          <w:type w:val="bbPlcHdr"/>
        </w:types>
        <w:behaviors>
          <w:behavior w:val="content"/>
        </w:behaviors>
        <w:guid w:val="{8C61EFFA-2D3C-4427-AB24-94C9D2246312}"/>
      </w:docPartPr>
      <w:docPartBody>
        <w:p w:rsidR="001E11CA" w:rsidRDefault="00C91E73" w:rsidP="00C91E73">
          <w:pPr>
            <w:pStyle w:val="63E639FC47DE44F9AC6C48D10C4A87C7"/>
          </w:pPr>
          <w:r w:rsidRPr="00FA5228">
            <w:rPr>
              <w:rStyle w:val="a3"/>
              <w:rFonts w:hint="eastAsia"/>
            </w:rPr>
            <w:t>アイテムを選択してください。</w:t>
          </w:r>
        </w:p>
      </w:docPartBody>
    </w:docPart>
    <w:docPart>
      <w:docPartPr>
        <w:name w:val="E1B21EDDA0CE4B30B709469FC085B67D"/>
        <w:category>
          <w:name w:val="全般"/>
          <w:gallery w:val="placeholder"/>
        </w:category>
        <w:types>
          <w:type w:val="bbPlcHdr"/>
        </w:types>
        <w:behaviors>
          <w:behavior w:val="content"/>
        </w:behaviors>
        <w:guid w:val="{DB75FFDC-AA82-4DCD-94D1-CBD417B59D68}"/>
      </w:docPartPr>
      <w:docPartBody>
        <w:p w:rsidR="001E11CA" w:rsidRDefault="00C91E73" w:rsidP="00C91E73">
          <w:pPr>
            <w:pStyle w:val="E1B21EDDA0CE4B30B709469FC085B67D"/>
          </w:pPr>
          <w:r w:rsidRPr="00FA5228">
            <w:rPr>
              <w:rStyle w:val="a3"/>
              <w:rFonts w:hint="eastAsia"/>
            </w:rPr>
            <w:t>アイテムを選択してください。</w:t>
          </w:r>
        </w:p>
      </w:docPartBody>
    </w:docPart>
    <w:docPart>
      <w:docPartPr>
        <w:name w:val="5D1701DEFAF74A6A915C8741A8AA3AD0"/>
        <w:category>
          <w:name w:val="全般"/>
          <w:gallery w:val="placeholder"/>
        </w:category>
        <w:types>
          <w:type w:val="bbPlcHdr"/>
        </w:types>
        <w:behaviors>
          <w:behavior w:val="content"/>
        </w:behaviors>
        <w:guid w:val="{71E5413B-AC2B-42B2-92C9-BBDD71E4EA9A}"/>
      </w:docPartPr>
      <w:docPartBody>
        <w:p w:rsidR="001E11CA" w:rsidRDefault="00C91E73" w:rsidP="00C91E73">
          <w:pPr>
            <w:pStyle w:val="5D1701DEFAF74A6A915C8741A8AA3AD0"/>
          </w:pPr>
          <w:r w:rsidRPr="00FA5228">
            <w:rPr>
              <w:rStyle w:val="a3"/>
              <w:rFonts w:hint="eastAsia"/>
            </w:rPr>
            <w:t>アイテムを選択してください。</w:t>
          </w:r>
        </w:p>
      </w:docPartBody>
    </w:docPart>
    <w:docPart>
      <w:docPartPr>
        <w:name w:val="33FC03A4406444DE96F066610383D964"/>
        <w:category>
          <w:name w:val="全般"/>
          <w:gallery w:val="placeholder"/>
        </w:category>
        <w:types>
          <w:type w:val="bbPlcHdr"/>
        </w:types>
        <w:behaviors>
          <w:behavior w:val="content"/>
        </w:behaviors>
        <w:guid w:val="{36654A0D-E563-46EB-BE02-91D9B994958C}"/>
      </w:docPartPr>
      <w:docPartBody>
        <w:p w:rsidR="001E11CA" w:rsidRDefault="00C91E73" w:rsidP="00C91E73">
          <w:pPr>
            <w:pStyle w:val="33FC03A4406444DE96F066610383D964"/>
          </w:pPr>
          <w:r w:rsidRPr="00FA5228">
            <w:rPr>
              <w:rStyle w:val="a3"/>
              <w:rFonts w:hint="eastAsia"/>
            </w:rPr>
            <w:t>アイテムを選択してください。</w:t>
          </w:r>
        </w:p>
      </w:docPartBody>
    </w:docPart>
    <w:docPart>
      <w:docPartPr>
        <w:name w:val="23D5D78018444763B938AFA2CAF5EC3B"/>
        <w:category>
          <w:name w:val="全般"/>
          <w:gallery w:val="placeholder"/>
        </w:category>
        <w:types>
          <w:type w:val="bbPlcHdr"/>
        </w:types>
        <w:behaviors>
          <w:behavior w:val="content"/>
        </w:behaviors>
        <w:guid w:val="{B6E4F872-25C4-4F7A-AF59-7E481F56FF52}"/>
      </w:docPartPr>
      <w:docPartBody>
        <w:p w:rsidR="00780136" w:rsidRDefault="006C1614" w:rsidP="006C1614">
          <w:pPr>
            <w:pStyle w:val="23D5D78018444763B938AFA2CAF5EC3B"/>
          </w:pPr>
          <w:r w:rsidRPr="00FA5228">
            <w:rPr>
              <w:rStyle w:val="a3"/>
              <w:rFonts w:hint="eastAsia"/>
            </w:rPr>
            <w:t>アイテムを選択してください。</w:t>
          </w:r>
        </w:p>
      </w:docPartBody>
    </w:docPart>
    <w:docPart>
      <w:docPartPr>
        <w:name w:val="3DE40F7C19A74C4E900AD07E63694047"/>
        <w:category>
          <w:name w:val="全般"/>
          <w:gallery w:val="placeholder"/>
        </w:category>
        <w:types>
          <w:type w:val="bbPlcHdr"/>
        </w:types>
        <w:behaviors>
          <w:behavior w:val="content"/>
        </w:behaviors>
        <w:guid w:val="{843C049B-9648-46DC-8DB7-B1172CBD1B97}"/>
      </w:docPartPr>
      <w:docPartBody>
        <w:p w:rsidR="00780136" w:rsidRDefault="006C1614" w:rsidP="006C1614">
          <w:pPr>
            <w:pStyle w:val="3DE40F7C19A74C4E900AD07E63694047"/>
          </w:pPr>
          <w:r w:rsidRPr="00FA5228">
            <w:rPr>
              <w:rStyle w:val="a3"/>
              <w:rFonts w:hint="eastAsia"/>
            </w:rPr>
            <w:t>アイテムを選択してください。</w:t>
          </w:r>
        </w:p>
      </w:docPartBody>
    </w:docPart>
    <w:docPart>
      <w:docPartPr>
        <w:name w:val="94DBE49081B14FF887A9B22E15239F3A"/>
        <w:category>
          <w:name w:val="全般"/>
          <w:gallery w:val="placeholder"/>
        </w:category>
        <w:types>
          <w:type w:val="bbPlcHdr"/>
        </w:types>
        <w:behaviors>
          <w:behavior w:val="content"/>
        </w:behaviors>
        <w:guid w:val="{C802B953-BCC4-468F-AEDD-705C103BC6A2}"/>
      </w:docPartPr>
      <w:docPartBody>
        <w:p w:rsidR="00780136" w:rsidRDefault="006C1614" w:rsidP="006C1614">
          <w:pPr>
            <w:pStyle w:val="94DBE49081B14FF887A9B22E15239F3A"/>
          </w:pPr>
          <w:r w:rsidRPr="00FA5228">
            <w:rPr>
              <w:rStyle w:val="a3"/>
              <w:rFonts w:hint="eastAsia"/>
            </w:rPr>
            <w:t>アイテムを選択してください。</w:t>
          </w:r>
        </w:p>
      </w:docPartBody>
    </w:docPart>
    <w:docPart>
      <w:docPartPr>
        <w:name w:val="92730A50F94C4E8D9A71569D4C2EC30D"/>
        <w:category>
          <w:name w:val="全般"/>
          <w:gallery w:val="placeholder"/>
        </w:category>
        <w:types>
          <w:type w:val="bbPlcHdr"/>
        </w:types>
        <w:behaviors>
          <w:behavior w:val="content"/>
        </w:behaviors>
        <w:guid w:val="{CF8E6F41-B62A-4790-866C-DDDFC787E8B2}"/>
      </w:docPartPr>
      <w:docPartBody>
        <w:p w:rsidR="00780136" w:rsidRDefault="006C1614" w:rsidP="006C1614">
          <w:pPr>
            <w:pStyle w:val="92730A50F94C4E8D9A71569D4C2EC30D"/>
          </w:pPr>
          <w:r w:rsidRPr="00FA5228">
            <w:rPr>
              <w:rStyle w:val="a3"/>
              <w:rFonts w:hint="eastAsia"/>
            </w:rPr>
            <w:t>アイテムを選択してください。</w:t>
          </w:r>
        </w:p>
      </w:docPartBody>
    </w:docPart>
    <w:docPart>
      <w:docPartPr>
        <w:name w:val="638AE1FEEF8642B0A4AD6BA0AA7A7A66"/>
        <w:category>
          <w:name w:val="全般"/>
          <w:gallery w:val="placeholder"/>
        </w:category>
        <w:types>
          <w:type w:val="bbPlcHdr"/>
        </w:types>
        <w:behaviors>
          <w:behavior w:val="content"/>
        </w:behaviors>
        <w:guid w:val="{1215DB90-A7DA-4DC4-B82C-8D00AEF0337E}"/>
      </w:docPartPr>
      <w:docPartBody>
        <w:p w:rsidR="00780136" w:rsidRDefault="006C1614" w:rsidP="006C1614">
          <w:pPr>
            <w:pStyle w:val="638AE1FEEF8642B0A4AD6BA0AA7A7A66"/>
          </w:pPr>
          <w:r w:rsidRPr="00FA5228">
            <w:rPr>
              <w:rStyle w:val="a3"/>
              <w:rFonts w:hint="eastAsia"/>
            </w:rPr>
            <w:t>アイテムを選択してください。</w:t>
          </w:r>
        </w:p>
      </w:docPartBody>
    </w:docPart>
    <w:docPart>
      <w:docPartPr>
        <w:name w:val="759EEAE06F9240E4908964F416AFE54F"/>
        <w:category>
          <w:name w:val="全般"/>
          <w:gallery w:val="placeholder"/>
        </w:category>
        <w:types>
          <w:type w:val="bbPlcHdr"/>
        </w:types>
        <w:behaviors>
          <w:behavior w:val="content"/>
        </w:behaviors>
        <w:guid w:val="{6A37079D-72EF-46B7-92EE-F38CF45398F0}"/>
      </w:docPartPr>
      <w:docPartBody>
        <w:p w:rsidR="00780136" w:rsidRDefault="006C1614" w:rsidP="006C1614">
          <w:pPr>
            <w:pStyle w:val="759EEAE06F9240E4908964F416AFE54F"/>
          </w:pPr>
          <w:r w:rsidRPr="00FA5228">
            <w:rPr>
              <w:rStyle w:val="a3"/>
              <w:rFonts w:hint="eastAsia"/>
            </w:rPr>
            <w:t>アイテムを選択してください。</w:t>
          </w:r>
        </w:p>
      </w:docPartBody>
    </w:docPart>
    <w:docPart>
      <w:docPartPr>
        <w:name w:val="F751237DCE374CD8920B466C3EBB021A"/>
        <w:category>
          <w:name w:val="全般"/>
          <w:gallery w:val="placeholder"/>
        </w:category>
        <w:types>
          <w:type w:val="bbPlcHdr"/>
        </w:types>
        <w:behaviors>
          <w:behavior w:val="content"/>
        </w:behaviors>
        <w:guid w:val="{16D439B6-F2A9-43CD-99C4-18ED537F14B0}"/>
      </w:docPartPr>
      <w:docPartBody>
        <w:p w:rsidR="00780136" w:rsidRDefault="006C1614" w:rsidP="006C1614">
          <w:pPr>
            <w:pStyle w:val="F751237DCE374CD8920B466C3EBB021A"/>
          </w:pPr>
          <w:r w:rsidRPr="00FA5228">
            <w:rPr>
              <w:rStyle w:val="a3"/>
              <w:rFonts w:hint="eastAsia"/>
            </w:rPr>
            <w:t>アイテムを選択してください。</w:t>
          </w:r>
        </w:p>
      </w:docPartBody>
    </w:docPart>
    <w:docPart>
      <w:docPartPr>
        <w:name w:val="EDE1D06436384700BF6F6FD0B6F59343"/>
        <w:category>
          <w:name w:val="全般"/>
          <w:gallery w:val="placeholder"/>
        </w:category>
        <w:types>
          <w:type w:val="bbPlcHdr"/>
        </w:types>
        <w:behaviors>
          <w:behavior w:val="content"/>
        </w:behaviors>
        <w:guid w:val="{0F822BBE-9EBF-4225-9901-82513245FD93}"/>
      </w:docPartPr>
      <w:docPartBody>
        <w:p w:rsidR="00780136" w:rsidRDefault="006C1614" w:rsidP="006C1614">
          <w:pPr>
            <w:pStyle w:val="EDE1D06436384700BF6F6FD0B6F59343"/>
          </w:pPr>
          <w:r w:rsidRPr="00FA5228">
            <w:rPr>
              <w:rStyle w:val="a3"/>
              <w:rFonts w:hint="eastAsia"/>
            </w:rPr>
            <w:t>アイテムを選択してください。</w:t>
          </w:r>
        </w:p>
      </w:docPartBody>
    </w:docPart>
    <w:docPart>
      <w:docPartPr>
        <w:name w:val="2635D11D05E74019AFD048B91E8E93C0"/>
        <w:category>
          <w:name w:val="全般"/>
          <w:gallery w:val="placeholder"/>
        </w:category>
        <w:types>
          <w:type w:val="bbPlcHdr"/>
        </w:types>
        <w:behaviors>
          <w:behavior w:val="content"/>
        </w:behaviors>
        <w:guid w:val="{2495D672-C161-49A0-8525-D9F706B27B01}"/>
      </w:docPartPr>
      <w:docPartBody>
        <w:p w:rsidR="00780136" w:rsidRDefault="006C1614" w:rsidP="006C1614">
          <w:pPr>
            <w:pStyle w:val="2635D11D05E74019AFD048B91E8E93C0"/>
          </w:pPr>
          <w:r w:rsidRPr="00FA5228">
            <w:rPr>
              <w:rStyle w:val="a3"/>
              <w:rFonts w:hint="eastAsia"/>
            </w:rPr>
            <w:t>アイテムを選択してください。</w:t>
          </w:r>
        </w:p>
      </w:docPartBody>
    </w:docPart>
    <w:docPart>
      <w:docPartPr>
        <w:name w:val="C441C2D1E50B4DC18389D435C2D2E2BB"/>
        <w:category>
          <w:name w:val="全般"/>
          <w:gallery w:val="placeholder"/>
        </w:category>
        <w:types>
          <w:type w:val="bbPlcHdr"/>
        </w:types>
        <w:behaviors>
          <w:behavior w:val="content"/>
        </w:behaviors>
        <w:guid w:val="{09650BA9-1873-45CF-BCA7-1D6862C70EBD}"/>
      </w:docPartPr>
      <w:docPartBody>
        <w:p w:rsidR="00780136" w:rsidRDefault="006C1614" w:rsidP="006C1614">
          <w:pPr>
            <w:pStyle w:val="C441C2D1E50B4DC18389D435C2D2E2BB"/>
          </w:pPr>
          <w:r w:rsidRPr="00FA5228">
            <w:rPr>
              <w:rStyle w:val="a3"/>
              <w:rFonts w:hint="eastAsia"/>
            </w:rPr>
            <w:t>アイテムを選択してください。</w:t>
          </w:r>
        </w:p>
      </w:docPartBody>
    </w:docPart>
    <w:docPart>
      <w:docPartPr>
        <w:name w:val="A948B259B3FC4353A8A962C7B0E537C2"/>
        <w:category>
          <w:name w:val="全般"/>
          <w:gallery w:val="placeholder"/>
        </w:category>
        <w:types>
          <w:type w:val="bbPlcHdr"/>
        </w:types>
        <w:behaviors>
          <w:behavior w:val="content"/>
        </w:behaviors>
        <w:guid w:val="{25C9A941-C827-485A-B7D8-F5423668E568}"/>
      </w:docPartPr>
      <w:docPartBody>
        <w:p w:rsidR="00780136" w:rsidRDefault="006C1614" w:rsidP="006C1614">
          <w:pPr>
            <w:pStyle w:val="A948B259B3FC4353A8A962C7B0E537C2"/>
          </w:pPr>
          <w:r w:rsidRPr="00FA5228">
            <w:rPr>
              <w:rStyle w:val="a3"/>
              <w:rFonts w:hint="eastAsia"/>
            </w:rPr>
            <w:t>アイテムを選択してください。</w:t>
          </w:r>
        </w:p>
      </w:docPartBody>
    </w:docPart>
    <w:docPart>
      <w:docPartPr>
        <w:name w:val="FC28206B16E343A98D034D89B25EA536"/>
        <w:category>
          <w:name w:val="全般"/>
          <w:gallery w:val="placeholder"/>
        </w:category>
        <w:types>
          <w:type w:val="bbPlcHdr"/>
        </w:types>
        <w:behaviors>
          <w:behavior w:val="content"/>
        </w:behaviors>
        <w:guid w:val="{A63677F7-88F4-4962-B316-B1E27E5E39AD}"/>
      </w:docPartPr>
      <w:docPartBody>
        <w:p w:rsidR="00780136" w:rsidRDefault="006C1614" w:rsidP="006C1614">
          <w:pPr>
            <w:pStyle w:val="FC28206B16E343A98D034D89B25EA536"/>
          </w:pPr>
          <w:r w:rsidRPr="00FA5228">
            <w:rPr>
              <w:rStyle w:val="a3"/>
              <w:rFonts w:hint="eastAsia"/>
            </w:rPr>
            <w:t>アイテムを選択してください。</w:t>
          </w:r>
        </w:p>
      </w:docPartBody>
    </w:docPart>
    <w:docPart>
      <w:docPartPr>
        <w:name w:val="F98E74B5773C45F7B7DDC03A6C61A1B3"/>
        <w:category>
          <w:name w:val="全般"/>
          <w:gallery w:val="placeholder"/>
        </w:category>
        <w:types>
          <w:type w:val="bbPlcHdr"/>
        </w:types>
        <w:behaviors>
          <w:behavior w:val="content"/>
        </w:behaviors>
        <w:guid w:val="{99F931F5-6418-457B-A12F-A95B94746A1D}"/>
      </w:docPartPr>
      <w:docPartBody>
        <w:p w:rsidR="00780136" w:rsidRDefault="006C1614" w:rsidP="006C1614">
          <w:pPr>
            <w:pStyle w:val="F98E74B5773C45F7B7DDC03A6C61A1B3"/>
          </w:pPr>
          <w:r w:rsidRPr="00FA5228">
            <w:rPr>
              <w:rStyle w:val="a3"/>
              <w:rFonts w:hint="eastAsia"/>
            </w:rPr>
            <w:t>アイテムを選択してください。</w:t>
          </w:r>
        </w:p>
      </w:docPartBody>
    </w:docPart>
    <w:docPart>
      <w:docPartPr>
        <w:name w:val="3BF1FB58F6BD4845A66A385444BC44C9"/>
        <w:category>
          <w:name w:val="全般"/>
          <w:gallery w:val="placeholder"/>
        </w:category>
        <w:types>
          <w:type w:val="bbPlcHdr"/>
        </w:types>
        <w:behaviors>
          <w:behavior w:val="content"/>
        </w:behaviors>
        <w:guid w:val="{20AFDD9D-DC9D-4655-A05A-6376A045643B}"/>
      </w:docPartPr>
      <w:docPartBody>
        <w:p w:rsidR="00780136" w:rsidRDefault="006C1614" w:rsidP="006C1614">
          <w:pPr>
            <w:pStyle w:val="3BF1FB58F6BD4845A66A385444BC44C9"/>
          </w:pPr>
          <w:r w:rsidRPr="00FA5228">
            <w:rPr>
              <w:rStyle w:val="a3"/>
              <w:rFonts w:hint="eastAsia"/>
            </w:rPr>
            <w:t>アイテムを選択してください。</w:t>
          </w:r>
        </w:p>
      </w:docPartBody>
    </w:docPart>
    <w:docPart>
      <w:docPartPr>
        <w:name w:val="3A22FA88AC2C40A9804F6003451EC9CC"/>
        <w:category>
          <w:name w:val="全般"/>
          <w:gallery w:val="placeholder"/>
        </w:category>
        <w:types>
          <w:type w:val="bbPlcHdr"/>
        </w:types>
        <w:behaviors>
          <w:behavior w:val="content"/>
        </w:behaviors>
        <w:guid w:val="{CA085CE4-294D-4C1A-8302-E0B0CF1B5E6C}"/>
      </w:docPartPr>
      <w:docPartBody>
        <w:p w:rsidR="00780136" w:rsidRDefault="006C1614" w:rsidP="006C1614">
          <w:pPr>
            <w:pStyle w:val="3A22FA88AC2C40A9804F6003451EC9CC"/>
          </w:pPr>
          <w:r w:rsidRPr="00FA5228">
            <w:rPr>
              <w:rStyle w:val="a3"/>
              <w:rFonts w:hint="eastAsia"/>
            </w:rPr>
            <w:t>アイテムを選択してください。</w:t>
          </w:r>
        </w:p>
      </w:docPartBody>
    </w:docPart>
    <w:docPart>
      <w:docPartPr>
        <w:name w:val="7E3036F7D22D48C0A9E26610549B8525"/>
        <w:category>
          <w:name w:val="全般"/>
          <w:gallery w:val="placeholder"/>
        </w:category>
        <w:types>
          <w:type w:val="bbPlcHdr"/>
        </w:types>
        <w:behaviors>
          <w:behavior w:val="content"/>
        </w:behaviors>
        <w:guid w:val="{5481DA53-36AC-40FF-96C2-A59E5E43334A}"/>
      </w:docPartPr>
      <w:docPartBody>
        <w:p w:rsidR="00780136" w:rsidRDefault="006C1614" w:rsidP="006C1614">
          <w:pPr>
            <w:pStyle w:val="7E3036F7D22D48C0A9E26610549B8525"/>
          </w:pPr>
          <w:r w:rsidRPr="00FA5228">
            <w:rPr>
              <w:rStyle w:val="a3"/>
              <w:rFonts w:hint="eastAsia"/>
            </w:rPr>
            <w:t>アイテムを選択してください。</w:t>
          </w:r>
        </w:p>
      </w:docPartBody>
    </w:docPart>
    <w:docPart>
      <w:docPartPr>
        <w:name w:val="8430AF18D4604349A31ED3F6EB9F52EE"/>
        <w:category>
          <w:name w:val="全般"/>
          <w:gallery w:val="placeholder"/>
        </w:category>
        <w:types>
          <w:type w:val="bbPlcHdr"/>
        </w:types>
        <w:behaviors>
          <w:behavior w:val="content"/>
        </w:behaviors>
        <w:guid w:val="{E5ECEA73-37BB-4E09-BF49-CB4342E05630}"/>
      </w:docPartPr>
      <w:docPartBody>
        <w:p w:rsidR="00780136" w:rsidRDefault="006C1614" w:rsidP="006C1614">
          <w:pPr>
            <w:pStyle w:val="8430AF18D4604349A31ED3F6EB9F52EE"/>
          </w:pPr>
          <w:r w:rsidRPr="00FA5228">
            <w:rPr>
              <w:rStyle w:val="a3"/>
              <w:rFonts w:hint="eastAsia"/>
            </w:rPr>
            <w:t>アイテムを選択してください。</w:t>
          </w:r>
        </w:p>
      </w:docPartBody>
    </w:docPart>
    <w:docPart>
      <w:docPartPr>
        <w:name w:val="2EBAA4024EE4445DB49CA3DF0129DA0B"/>
        <w:category>
          <w:name w:val="全般"/>
          <w:gallery w:val="placeholder"/>
        </w:category>
        <w:types>
          <w:type w:val="bbPlcHdr"/>
        </w:types>
        <w:behaviors>
          <w:behavior w:val="content"/>
        </w:behaviors>
        <w:guid w:val="{48D2E042-A0DF-40E4-AB1E-6F6D1C375D1C}"/>
      </w:docPartPr>
      <w:docPartBody>
        <w:p w:rsidR="00E63E95" w:rsidRDefault="00CF49DE" w:rsidP="00CF49DE">
          <w:pPr>
            <w:pStyle w:val="2EBAA4024EE4445DB49CA3DF0129DA0B"/>
          </w:pPr>
          <w:r w:rsidRPr="00FA5228">
            <w:rPr>
              <w:rStyle w:val="a3"/>
              <w:rFonts w:hint="eastAsia"/>
            </w:rPr>
            <w:t>アイテムを選択してください。</w:t>
          </w:r>
        </w:p>
      </w:docPartBody>
    </w:docPart>
    <w:docPart>
      <w:docPartPr>
        <w:name w:val="5DF66A32AD824E64BA8A3C60570FD212"/>
        <w:category>
          <w:name w:val="全般"/>
          <w:gallery w:val="placeholder"/>
        </w:category>
        <w:types>
          <w:type w:val="bbPlcHdr"/>
        </w:types>
        <w:behaviors>
          <w:behavior w:val="content"/>
        </w:behaviors>
        <w:guid w:val="{8C80AE91-3445-40F2-9803-35913E7A3FBD}"/>
      </w:docPartPr>
      <w:docPartBody>
        <w:p w:rsidR="00E63E95" w:rsidRDefault="00CF49DE" w:rsidP="00CF49DE">
          <w:pPr>
            <w:pStyle w:val="5DF66A32AD824E64BA8A3C60570FD212"/>
          </w:pPr>
          <w:r w:rsidRPr="00FA5228">
            <w:rPr>
              <w:rStyle w:val="a3"/>
              <w:rFonts w:hint="eastAsia"/>
            </w:rPr>
            <w:t>アイテムを選択してください。</w:t>
          </w:r>
        </w:p>
      </w:docPartBody>
    </w:docPart>
    <w:docPart>
      <w:docPartPr>
        <w:name w:val="BD582727E7944A63B21DB5C83FC05A13"/>
        <w:category>
          <w:name w:val="全般"/>
          <w:gallery w:val="placeholder"/>
        </w:category>
        <w:types>
          <w:type w:val="bbPlcHdr"/>
        </w:types>
        <w:behaviors>
          <w:behavior w:val="content"/>
        </w:behaviors>
        <w:guid w:val="{0960C8D3-44EF-4E6B-BE55-A041F58F3308}"/>
      </w:docPartPr>
      <w:docPartBody>
        <w:p w:rsidR="00E63E95" w:rsidRDefault="00CF49DE" w:rsidP="00CF49DE">
          <w:pPr>
            <w:pStyle w:val="BD582727E7944A63B21DB5C83FC05A13"/>
          </w:pPr>
          <w:r w:rsidRPr="00FA5228">
            <w:rPr>
              <w:rStyle w:val="a3"/>
              <w:rFonts w:hint="eastAsia"/>
            </w:rPr>
            <w:t>アイテムを選択してください。</w:t>
          </w:r>
        </w:p>
      </w:docPartBody>
    </w:docPart>
    <w:docPart>
      <w:docPartPr>
        <w:name w:val="32E10F50F50C4C488AD36D44E6462503"/>
        <w:category>
          <w:name w:val="全般"/>
          <w:gallery w:val="placeholder"/>
        </w:category>
        <w:types>
          <w:type w:val="bbPlcHdr"/>
        </w:types>
        <w:behaviors>
          <w:behavior w:val="content"/>
        </w:behaviors>
        <w:guid w:val="{6F9830A6-48DA-4E27-A18E-DF3D65189C17}"/>
      </w:docPartPr>
      <w:docPartBody>
        <w:p w:rsidR="00E63E95" w:rsidRDefault="00CF49DE" w:rsidP="00CF49DE">
          <w:pPr>
            <w:pStyle w:val="32E10F50F50C4C488AD36D44E6462503"/>
          </w:pPr>
          <w:r w:rsidRPr="00FA5228">
            <w:rPr>
              <w:rStyle w:val="a3"/>
              <w:rFonts w:hint="eastAsia"/>
            </w:rPr>
            <w:t>アイテムを選択してください。</w:t>
          </w:r>
        </w:p>
      </w:docPartBody>
    </w:docPart>
    <w:docPart>
      <w:docPartPr>
        <w:name w:val="8B3F656749DE4017B44057B96B1D637A"/>
        <w:category>
          <w:name w:val="全般"/>
          <w:gallery w:val="placeholder"/>
        </w:category>
        <w:types>
          <w:type w:val="bbPlcHdr"/>
        </w:types>
        <w:behaviors>
          <w:behavior w:val="content"/>
        </w:behaviors>
        <w:guid w:val="{6B6EE06B-F028-4B0D-9886-400A529B39E3}"/>
      </w:docPartPr>
      <w:docPartBody>
        <w:p w:rsidR="00E63E95" w:rsidRDefault="00CF49DE" w:rsidP="00CF49DE">
          <w:pPr>
            <w:pStyle w:val="8B3F656749DE4017B44057B96B1D637A"/>
          </w:pPr>
          <w:r w:rsidRPr="00FA5228">
            <w:rPr>
              <w:rStyle w:val="a3"/>
              <w:rFonts w:hint="eastAsia"/>
            </w:rPr>
            <w:t>アイテムを選択してください。</w:t>
          </w:r>
        </w:p>
      </w:docPartBody>
    </w:docPart>
    <w:docPart>
      <w:docPartPr>
        <w:name w:val="91DD6CA08A144ECC80B6C0F794D52A90"/>
        <w:category>
          <w:name w:val="全般"/>
          <w:gallery w:val="placeholder"/>
        </w:category>
        <w:types>
          <w:type w:val="bbPlcHdr"/>
        </w:types>
        <w:behaviors>
          <w:behavior w:val="content"/>
        </w:behaviors>
        <w:guid w:val="{07B5B79C-AC3D-4782-9D8F-C3CC07E11AC3}"/>
      </w:docPartPr>
      <w:docPartBody>
        <w:p w:rsidR="00E63E95" w:rsidRDefault="00CF49DE" w:rsidP="00CF49DE">
          <w:pPr>
            <w:pStyle w:val="91DD6CA08A144ECC80B6C0F794D52A90"/>
          </w:pPr>
          <w:r w:rsidRPr="00FA5228">
            <w:rPr>
              <w:rStyle w:val="a3"/>
              <w:rFonts w:hint="eastAsia"/>
            </w:rPr>
            <w:t>アイテムを選択してください。</w:t>
          </w:r>
        </w:p>
      </w:docPartBody>
    </w:docPart>
    <w:docPart>
      <w:docPartPr>
        <w:name w:val="FB7C104F2FBF4D31BD6DC676A584CFA0"/>
        <w:category>
          <w:name w:val="全般"/>
          <w:gallery w:val="placeholder"/>
        </w:category>
        <w:types>
          <w:type w:val="bbPlcHdr"/>
        </w:types>
        <w:behaviors>
          <w:behavior w:val="content"/>
        </w:behaviors>
        <w:guid w:val="{408A6F46-AFA9-4CC8-96C2-CB7298E4D44E}"/>
      </w:docPartPr>
      <w:docPartBody>
        <w:p w:rsidR="00E63E95" w:rsidRDefault="00CF49DE" w:rsidP="00CF49DE">
          <w:pPr>
            <w:pStyle w:val="FB7C104F2FBF4D31BD6DC676A584CFA0"/>
          </w:pPr>
          <w:r w:rsidRPr="00FA5228">
            <w:rPr>
              <w:rStyle w:val="a3"/>
              <w:rFonts w:hint="eastAsia"/>
            </w:rPr>
            <w:t>アイテムを選択してください。</w:t>
          </w:r>
        </w:p>
      </w:docPartBody>
    </w:docPart>
    <w:docPart>
      <w:docPartPr>
        <w:name w:val="A731A9863E0D4EC9A285C79DA59A0890"/>
        <w:category>
          <w:name w:val="全般"/>
          <w:gallery w:val="placeholder"/>
        </w:category>
        <w:types>
          <w:type w:val="bbPlcHdr"/>
        </w:types>
        <w:behaviors>
          <w:behavior w:val="content"/>
        </w:behaviors>
        <w:guid w:val="{CB5028E7-9B49-42EC-A59D-6D40B6E302F4}"/>
      </w:docPartPr>
      <w:docPartBody>
        <w:p w:rsidR="00E63E95" w:rsidRDefault="00CF49DE" w:rsidP="00CF49DE">
          <w:pPr>
            <w:pStyle w:val="A731A9863E0D4EC9A285C79DA59A0890"/>
          </w:pPr>
          <w:r w:rsidRPr="00FA5228">
            <w:rPr>
              <w:rStyle w:val="a3"/>
              <w:rFonts w:hint="eastAsia"/>
            </w:rPr>
            <w:t>アイテムを選択してください。</w:t>
          </w:r>
        </w:p>
      </w:docPartBody>
    </w:docPart>
    <w:docPart>
      <w:docPartPr>
        <w:name w:val="78AC2044F4ED45A68079774685F452BF"/>
        <w:category>
          <w:name w:val="全般"/>
          <w:gallery w:val="placeholder"/>
        </w:category>
        <w:types>
          <w:type w:val="bbPlcHdr"/>
        </w:types>
        <w:behaviors>
          <w:behavior w:val="content"/>
        </w:behaviors>
        <w:guid w:val="{10554AE9-63E9-4124-B1D7-D37D88271ED9}"/>
      </w:docPartPr>
      <w:docPartBody>
        <w:p w:rsidR="00E63E95" w:rsidRDefault="00CF49DE" w:rsidP="00CF49DE">
          <w:pPr>
            <w:pStyle w:val="78AC2044F4ED45A68079774685F452BF"/>
          </w:pPr>
          <w:r w:rsidRPr="00FA5228">
            <w:rPr>
              <w:rStyle w:val="a3"/>
              <w:rFonts w:hint="eastAsia"/>
            </w:rPr>
            <w:t>アイテムを選択してください。</w:t>
          </w:r>
        </w:p>
      </w:docPartBody>
    </w:docPart>
    <w:docPart>
      <w:docPartPr>
        <w:name w:val="A8F0246B34A640C2B1EE6D5F912E722E"/>
        <w:category>
          <w:name w:val="全般"/>
          <w:gallery w:val="placeholder"/>
        </w:category>
        <w:types>
          <w:type w:val="bbPlcHdr"/>
        </w:types>
        <w:behaviors>
          <w:behavior w:val="content"/>
        </w:behaviors>
        <w:guid w:val="{9B6F5081-8F90-4DBA-B136-AFEF72E7060A}"/>
      </w:docPartPr>
      <w:docPartBody>
        <w:p w:rsidR="00E63E95" w:rsidRDefault="00CF49DE" w:rsidP="00CF49DE">
          <w:pPr>
            <w:pStyle w:val="A8F0246B34A640C2B1EE6D5F912E722E"/>
          </w:pPr>
          <w:r w:rsidRPr="00FA5228">
            <w:rPr>
              <w:rStyle w:val="a3"/>
              <w:rFonts w:hint="eastAsia"/>
            </w:rPr>
            <w:t>アイテムを選択してください。</w:t>
          </w:r>
        </w:p>
      </w:docPartBody>
    </w:docPart>
    <w:docPart>
      <w:docPartPr>
        <w:name w:val="53D5EFF0FE0A4A458DD2D99CBFF36E6C"/>
        <w:category>
          <w:name w:val="全般"/>
          <w:gallery w:val="placeholder"/>
        </w:category>
        <w:types>
          <w:type w:val="bbPlcHdr"/>
        </w:types>
        <w:behaviors>
          <w:behavior w:val="content"/>
        </w:behaviors>
        <w:guid w:val="{3266974B-B53A-4C79-B3D2-F1EDCA2FF2EB}"/>
      </w:docPartPr>
      <w:docPartBody>
        <w:p w:rsidR="00E63E95" w:rsidRDefault="00CF49DE" w:rsidP="00CF49DE">
          <w:pPr>
            <w:pStyle w:val="53D5EFF0FE0A4A458DD2D99CBFF36E6C"/>
          </w:pPr>
          <w:r w:rsidRPr="00FA5228">
            <w:rPr>
              <w:rStyle w:val="a3"/>
              <w:rFonts w:hint="eastAsia"/>
            </w:rPr>
            <w:t>アイテムを選択してください。</w:t>
          </w:r>
        </w:p>
      </w:docPartBody>
    </w:docPart>
    <w:docPart>
      <w:docPartPr>
        <w:name w:val="F4F9FBBE952844F5AEB5574396D91E35"/>
        <w:category>
          <w:name w:val="全般"/>
          <w:gallery w:val="placeholder"/>
        </w:category>
        <w:types>
          <w:type w:val="bbPlcHdr"/>
        </w:types>
        <w:behaviors>
          <w:behavior w:val="content"/>
        </w:behaviors>
        <w:guid w:val="{67EEA127-76DF-454F-A3E0-31563164F403}"/>
      </w:docPartPr>
      <w:docPartBody>
        <w:p w:rsidR="00E63E95" w:rsidRDefault="00CF49DE" w:rsidP="00CF49DE">
          <w:pPr>
            <w:pStyle w:val="F4F9FBBE952844F5AEB5574396D91E35"/>
          </w:pPr>
          <w:r w:rsidRPr="00FA5228">
            <w:rPr>
              <w:rStyle w:val="a3"/>
              <w:rFonts w:hint="eastAsia"/>
            </w:rPr>
            <w:t>アイテムを選択してください。</w:t>
          </w:r>
        </w:p>
      </w:docPartBody>
    </w:docPart>
    <w:docPart>
      <w:docPartPr>
        <w:name w:val="75331A31569440019376417415FF0FB3"/>
        <w:category>
          <w:name w:val="全般"/>
          <w:gallery w:val="placeholder"/>
        </w:category>
        <w:types>
          <w:type w:val="bbPlcHdr"/>
        </w:types>
        <w:behaviors>
          <w:behavior w:val="content"/>
        </w:behaviors>
        <w:guid w:val="{183258CD-1A24-4C4A-BB68-DCC9AAFC60CF}"/>
      </w:docPartPr>
      <w:docPartBody>
        <w:p w:rsidR="00E63E95" w:rsidRDefault="00CF49DE" w:rsidP="00CF49DE">
          <w:pPr>
            <w:pStyle w:val="75331A31569440019376417415FF0FB3"/>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E73"/>
    <w:rsid w:val="000A0666"/>
    <w:rsid w:val="00190286"/>
    <w:rsid w:val="001E11CA"/>
    <w:rsid w:val="002A6A2C"/>
    <w:rsid w:val="00375717"/>
    <w:rsid w:val="004550F3"/>
    <w:rsid w:val="004B605B"/>
    <w:rsid w:val="0064432D"/>
    <w:rsid w:val="006A52F7"/>
    <w:rsid w:val="006C1614"/>
    <w:rsid w:val="00764635"/>
    <w:rsid w:val="00767A5F"/>
    <w:rsid w:val="00780136"/>
    <w:rsid w:val="00826030"/>
    <w:rsid w:val="008741D8"/>
    <w:rsid w:val="00987967"/>
    <w:rsid w:val="009F72E8"/>
    <w:rsid w:val="00A33C25"/>
    <w:rsid w:val="00AF13F9"/>
    <w:rsid w:val="00B1739D"/>
    <w:rsid w:val="00B419B1"/>
    <w:rsid w:val="00B65C3E"/>
    <w:rsid w:val="00B8418A"/>
    <w:rsid w:val="00B90A04"/>
    <w:rsid w:val="00C748D3"/>
    <w:rsid w:val="00C81C7E"/>
    <w:rsid w:val="00C90DDB"/>
    <w:rsid w:val="00C91E73"/>
    <w:rsid w:val="00CC7E28"/>
    <w:rsid w:val="00CF49DE"/>
    <w:rsid w:val="00D37297"/>
    <w:rsid w:val="00D81270"/>
    <w:rsid w:val="00DC3FF6"/>
    <w:rsid w:val="00E06F21"/>
    <w:rsid w:val="00E63E95"/>
    <w:rsid w:val="00EE3F05"/>
    <w:rsid w:val="00EF0F2C"/>
    <w:rsid w:val="00F16068"/>
    <w:rsid w:val="00FC2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49DE"/>
    <w:rPr>
      <w:color w:val="808080"/>
    </w:rPr>
  </w:style>
  <w:style w:type="paragraph" w:customStyle="1" w:styleId="347669D135B24A869F8E548E8C75E929">
    <w:name w:val="347669D135B24A869F8E548E8C75E929"/>
    <w:rsid w:val="00C91E73"/>
    <w:pPr>
      <w:widowControl w:val="0"/>
      <w:jc w:val="both"/>
    </w:pPr>
  </w:style>
  <w:style w:type="paragraph" w:customStyle="1" w:styleId="E49527DD6BA24B3DA1E504432C56DCF2">
    <w:name w:val="E49527DD6BA24B3DA1E504432C56DCF2"/>
    <w:rsid w:val="00C91E73"/>
    <w:pPr>
      <w:widowControl w:val="0"/>
      <w:jc w:val="both"/>
    </w:pPr>
  </w:style>
  <w:style w:type="paragraph" w:customStyle="1" w:styleId="63E639FC47DE44F9AC6C48D10C4A87C7">
    <w:name w:val="63E639FC47DE44F9AC6C48D10C4A87C7"/>
    <w:rsid w:val="00C91E73"/>
    <w:pPr>
      <w:widowControl w:val="0"/>
      <w:jc w:val="both"/>
    </w:pPr>
  </w:style>
  <w:style w:type="paragraph" w:customStyle="1" w:styleId="E1B21EDDA0CE4B30B709469FC085B67D">
    <w:name w:val="E1B21EDDA0CE4B30B709469FC085B67D"/>
    <w:rsid w:val="00C91E73"/>
    <w:pPr>
      <w:widowControl w:val="0"/>
      <w:jc w:val="both"/>
    </w:pPr>
  </w:style>
  <w:style w:type="paragraph" w:customStyle="1" w:styleId="5D1701DEFAF74A6A915C8741A8AA3AD0">
    <w:name w:val="5D1701DEFAF74A6A915C8741A8AA3AD0"/>
    <w:rsid w:val="00C91E73"/>
    <w:pPr>
      <w:widowControl w:val="0"/>
      <w:jc w:val="both"/>
    </w:pPr>
  </w:style>
  <w:style w:type="paragraph" w:customStyle="1" w:styleId="33FC03A4406444DE96F066610383D964">
    <w:name w:val="33FC03A4406444DE96F066610383D964"/>
    <w:rsid w:val="00C91E73"/>
    <w:pPr>
      <w:widowControl w:val="0"/>
      <w:jc w:val="both"/>
    </w:pPr>
  </w:style>
  <w:style w:type="paragraph" w:customStyle="1" w:styleId="23D5D78018444763B938AFA2CAF5EC3B">
    <w:name w:val="23D5D78018444763B938AFA2CAF5EC3B"/>
    <w:rsid w:val="006C1614"/>
    <w:pPr>
      <w:widowControl w:val="0"/>
      <w:jc w:val="both"/>
    </w:pPr>
  </w:style>
  <w:style w:type="paragraph" w:customStyle="1" w:styleId="3DE40F7C19A74C4E900AD07E63694047">
    <w:name w:val="3DE40F7C19A74C4E900AD07E63694047"/>
    <w:rsid w:val="006C1614"/>
    <w:pPr>
      <w:widowControl w:val="0"/>
      <w:jc w:val="both"/>
    </w:pPr>
  </w:style>
  <w:style w:type="paragraph" w:customStyle="1" w:styleId="94DBE49081B14FF887A9B22E15239F3A">
    <w:name w:val="94DBE49081B14FF887A9B22E15239F3A"/>
    <w:rsid w:val="006C1614"/>
    <w:pPr>
      <w:widowControl w:val="0"/>
      <w:jc w:val="both"/>
    </w:pPr>
  </w:style>
  <w:style w:type="paragraph" w:customStyle="1" w:styleId="92730A50F94C4E8D9A71569D4C2EC30D">
    <w:name w:val="92730A50F94C4E8D9A71569D4C2EC30D"/>
    <w:rsid w:val="006C1614"/>
    <w:pPr>
      <w:widowControl w:val="0"/>
      <w:jc w:val="both"/>
    </w:pPr>
  </w:style>
  <w:style w:type="paragraph" w:customStyle="1" w:styleId="638AE1FEEF8642B0A4AD6BA0AA7A7A66">
    <w:name w:val="638AE1FEEF8642B0A4AD6BA0AA7A7A66"/>
    <w:rsid w:val="006C1614"/>
    <w:pPr>
      <w:widowControl w:val="0"/>
      <w:jc w:val="both"/>
    </w:pPr>
  </w:style>
  <w:style w:type="paragraph" w:customStyle="1" w:styleId="759EEAE06F9240E4908964F416AFE54F">
    <w:name w:val="759EEAE06F9240E4908964F416AFE54F"/>
    <w:rsid w:val="006C1614"/>
    <w:pPr>
      <w:widowControl w:val="0"/>
      <w:jc w:val="both"/>
    </w:pPr>
  </w:style>
  <w:style w:type="paragraph" w:customStyle="1" w:styleId="F751237DCE374CD8920B466C3EBB021A">
    <w:name w:val="F751237DCE374CD8920B466C3EBB021A"/>
    <w:rsid w:val="006C1614"/>
    <w:pPr>
      <w:widowControl w:val="0"/>
      <w:jc w:val="both"/>
    </w:pPr>
  </w:style>
  <w:style w:type="paragraph" w:customStyle="1" w:styleId="EDE1D06436384700BF6F6FD0B6F59343">
    <w:name w:val="EDE1D06436384700BF6F6FD0B6F59343"/>
    <w:rsid w:val="006C1614"/>
    <w:pPr>
      <w:widowControl w:val="0"/>
      <w:jc w:val="both"/>
    </w:pPr>
  </w:style>
  <w:style w:type="paragraph" w:customStyle="1" w:styleId="2635D11D05E74019AFD048B91E8E93C0">
    <w:name w:val="2635D11D05E74019AFD048B91E8E93C0"/>
    <w:rsid w:val="006C1614"/>
    <w:pPr>
      <w:widowControl w:val="0"/>
      <w:jc w:val="both"/>
    </w:pPr>
  </w:style>
  <w:style w:type="paragraph" w:customStyle="1" w:styleId="C441C2D1E50B4DC18389D435C2D2E2BB">
    <w:name w:val="C441C2D1E50B4DC18389D435C2D2E2BB"/>
    <w:rsid w:val="006C1614"/>
    <w:pPr>
      <w:widowControl w:val="0"/>
      <w:jc w:val="both"/>
    </w:pPr>
  </w:style>
  <w:style w:type="paragraph" w:customStyle="1" w:styleId="A948B259B3FC4353A8A962C7B0E537C2">
    <w:name w:val="A948B259B3FC4353A8A962C7B0E537C2"/>
    <w:rsid w:val="006C1614"/>
    <w:pPr>
      <w:widowControl w:val="0"/>
      <w:jc w:val="both"/>
    </w:pPr>
  </w:style>
  <w:style w:type="paragraph" w:customStyle="1" w:styleId="FC28206B16E343A98D034D89B25EA536">
    <w:name w:val="FC28206B16E343A98D034D89B25EA536"/>
    <w:rsid w:val="006C1614"/>
    <w:pPr>
      <w:widowControl w:val="0"/>
      <w:jc w:val="both"/>
    </w:pPr>
  </w:style>
  <w:style w:type="paragraph" w:customStyle="1" w:styleId="F98E74B5773C45F7B7DDC03A6C61A1B3">
    <w:name w:val="F98E74B5773C45F7B7DDC03A6C61A1B3"/>
    <w:rsid w:val="006C1614"/>
    <w:pPr>
      <w:widowControl w:val="0"/>
      <w:jc w:val="both"/>
    </w:pPr>
  </w:style>
  <w:style w:type="paragraph" w:customStyle="1" w:styleId="3BF1FB58F6BD4845A66A385444BC44C9">
    <w:name w:val="3BF1FB58F6BD4845A66A385444BC44C9"/>
    <w:rsid w:val="006C1614"/>
    <w:pPr>
      <w:widowControl w:val="0"/>
      <w:jc w:val="both"/>
    </w:pPr>
  </w:style>
  <w:style w:type="paragraph" w:customStyle="1" w:styleId="3A22FA88AC2C40A9804F6003451EC9CC">
    <w:name w:val="3A22FA88AC2C40A9804F6003451EC9CC"/>
    <w:rsid w:val="006C1614"/>
    <w:pPr>
      <w:widowControl w:val="0"/>
      <w:jc w:val="both"/>
    </w:pPr>
  </w:style>
  <w:style w:type="paragraph" w:customStyle="1" w:styleId="7E3036F7D22D48C0A9E26610549B8525">
    <w:name w:val="7E3036F7D22D48C0A9E26610549B8525"/>
    <w:rsid w:val="006C1614"/>
    <w:pPr>
      <w:widowControl w:val="0"/>
      <w:jc w:val="both"/>
    </w:pPr>
  </w:style>
  <w:style w:type="paragraph" w:customStyle="1" w:styleId="8430AF18D4604349A31ED3F6EB9F52EE">
    <w:name w:val="8430AF18D4604349A31ED3F6EB9F52EE"/>
    <w:rsid w:val="006C1614"/>
    <w:pPr>
      <w:widowControl w:val="0"/>
      <w:jc w:val="both"/>
    </w:pPr>
  </w:style>
  <w:style w:type="paragraph" w:customStyle="1" w:styleId="2EBAA4024EE4445DB49CA3DF0129DA0B">
    <w:name w:val="2EBAA4024EE4445DB49CA3DF0129DA0B"/>
    <w:rsid w:val="00CF49DE"/>
    <w:pPr>
      <w:widowControl w:val="0"/>
      <w:jc w:val="both"/>
    </w:pPr>
  </w:style>
  <w:style w:type="paragraph" w:customStyle="1" w:styleId="5DF66A32AD824E64BA8A3C60570FD212">
    <w:name w:val="5DF66A32AD824E64BA8A3C60570FD212"/>
    <w:rsid w:val="00CF49DE"/>
    <w:pPr>
      <w:widowControl w:val="0"/>
      <w:jc w:val="both"/>
    </w:pPr>
  </w:style>
  <w:style w:type="paragraph" w:customStyle="1" w:styleId="BD582727E7944A63B21DB5C83FC05A13">
    <w:name w:val="BD582727E7944A63B21DB5C83FC05A13"/>
    <w:rsid w:val="00CF49DE"/>
    <w:pPr>
      <w:widowControl w:val="0"/>
      <w:jc w:val="both"/>
    </w:pPr>
  </w:style>
  <w:style w:type="paragraph" w:customStyle="1" w:styleId="32E10F50F50C4C488AD36D44E6462503">
    <w:name w:val="32E10F50F50C4C488AD36D44E6462503"/>
    <w:rsid w:val="00CF49DE"/>
    <w:pPr>
      <w:widowControl w:val="0"/>
      <w:jc w:val="both"/>
    </w:pPr>
  </w:style>
  <w:style w:type="paragraph" w:customStyle="1" w:styleId="8B3F656749DE4017B44057B96B1D637A">
    <w:name w:val="8B3F656749DE4017B44057B96B1D637A"/>
    <w:rsid w:val="00CF49DE"/>
    <w:pPr>
      <w:widowControl w:val="0"/>
      <w:jc w:val="both"/>
    </w:pPr>
  </w:style>
  <w:style w:type="paragraph" w:customStyle="1" w:styleId="91DD6CA08A144ECC80B6C0F794D52A90">
    <w:name w:val="91DD6CA08A144ECC80B6C0F794D52A90"/>
    <w:rsid w:val="00CF49DE"/>
    <w:pPr>
      <w:widowControl w:val="0"/>
      <w:jc w:val="both"/>
    </w:pPr>
  </w:style>
  <w:style w:type="paragraph" w:customStyle="1" w:styleId="FB7C104F2FBF4D31BD6DC676A584CFA0">
    <w:name w:val="FB7C104F2FBF4D31BD6DC676A584CFA0"/>
    <w:rsid w:val="00CF49DE"/>
    <w:pPr>
      <w:widowControl w:val="0"/>
      <w:jc w:val="both"/>
    </w:pPr>
  </w:style>
  <w:style w:type="paragraph" w:customStyle="1" w:styleId="A731A9863E0D4EC9A285C79DA59A0890">
    <w:name w:val="A731A9863E0D4EC9A285C79DA59A0890"/>
    <w:rsid w:val="00CF49DE"/>
    <w:pPr>
      <w:widowControl w:val="0"/>
      <w:jc w:val="both"/>
    </w:pPr>
  </w:style>
  <w:style w:type="paragraph" w:customStyle="1" w:styleId="78AC2044F4ED45A68079774685F452BF">
    <w:name w:val="78AC2044F4ED45A68079774685F452BF"/>
    <w:rsid w:val="00CF49DE"/>
    <w:pPr>
      <w:widowControl w:val="0"/>
      <w:jc w:val="both"/>
    </w:pPr>
  </w:style>
  <w:style w:type="paragraph" w:customStyle="1" w:styleId="A8F0246B34A640C2B1EE6D5F912E722E">
    <w:name w:val="A8F0246B34A640C2B1EE6D5F912E722E"/>
    <w:rsid w:val="00CF49DE"/>
    <w:pPr>
      <w:widowControl w:val="0"/>
      <w:jc w:val="both"/>
    </w:pPr>
  </w:style>
  <w:style w:type="paragraph" w:customStyle="1" w:styleId="53D5EFF0FE0A4A458DD2D99CBFF36E6C">
    <w:name w:val="53D5EFF0FE0A4A458DD2D99CBFF36E6C"/>
    <w:rsid w:val="00CF49DE"/>
    <w:pPr>
      <w:widowControl w:val="0"/>
      <w:jc w:val="both"/>
    </w:pPr>
  </w:style>
  <w:style w:type="paragraph" w:customStyle="1" w:styleId="F4F9FBBE952844F5AEB5574396D91E35">
    <w:name w:val="F4F9FBBE952844F5AEB5574396D91E35"/>
    <w:rsid w:val="00CF49DE"/>
    <w:pPr>
      <w:widowControl w:val="0"/>
      <w:jc w:val="both"/>
    </w:pPr>
  </w:style>
  <w:style w:type="paragraph" w:customStyle="1" w:styleId="75331A31569440019376417415FF0FB3">
    <w:name w:val="75331A31569440019376417415FF0FB3"/>
    <w:rsid w:val="00CF49D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AC39E2-3897-426B-B1EE-95AB832D475D}">
  <ds:schemaRefs>
    <ds:schemaRef ds:uri="http://schemas.openxmlformats.org/officeDocument/2006/bibliography"/>
  </ds:schemaRefs>
</ds:datastoreItem>
</file>

<file path=customXml/itemProps2.xml><?xml version="1.0" encoding="utf-8"?>
<ds:datastoreItem xmlns:ds="http://schemas.openxmlformats.org/officeDocument/2006/customXml" ds:itemID="{455EF28A-9FC2-4A5C-8480-4E367DBE44E2}"/>
</file>

<file path=customXml/itemProps3.xml><?xml version="1.0" encoding="utf-8"?>
<ds:datastoreItem xmlns:ds="http://schemas.openxmlformats.org/officeDocument/2006/customXml" ds:itemID="{DFED0F80-431A-4A68-BAB0-FE16B8B3593F}"/>
</file>

<file path=customXml/itemProps4.xml><?xml version="1.0" encoding="utf-8"?>
<ds:datastoreItem xmlns:ds="http://schemas.openxmlformats.org/officeDocument/2006/customXml" ds:itemID="{F623F2AB-6782-4D91-9BC7-F8B262708B41}"/>
</file>

<file path=docProps/app.xml><?xml version="1.0" encoding="utf-8"?>
<Properties xmlns="http://schemas.openxmlformats.org/officeDocument/2006/extended-properties" xmlns:vt="http://schemas.openxmlformats.org/officeDocument/2006/docPropsVTypes">
  <Lines>75</Lines>
  <LinksUpToDate>false</LinksUpToDate>
  <Paragraphs>21</Paragraphs>
  <ScaleCrop>false</ScaleCrop>
  <CharactersWithSpaces>10691</CharactersWithSpaces>
  <SharedDoc>false</SharedDoc>
  <HyperlinksChanged>false</HyperlinksChanged>
  <AppVersion>16.0000</AppVersion>
  <Characters>9114</Characters>
  <Pages>17</Pages>
  <DocSecurity>0</DocSecurity>
  <Words>1598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2025-07-16T01:34:00Z</dcterms:created>
  <dcterms:modified xsi:type="dcterms:W3CDTF">2025-07-16T01:35:00Z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